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4F0" w:rsidRPr="00012F8D" w:rsidRDefault="003414F0" w:rsidP="003414F0">
      <w:pPr>
        <w:rPr>
          <w:rFonts w:ascii="Corbel" w:hAnsi="Corbel"/>
        </w:rPr>
      </w:pPr>
    </w:p>
    <w:p w:rsidR="003414F0" w:rsidRPr="00012F8D" w:rsidRDefault="003414F0" w:rsidP="003414F0">
      <w:pPr>
        <w:rPr>
          <w:rFonts w:ascii="Corbel" w:hAnsi="Corbel"/>
          <w:b/>
        </w:rPr>
      </w:pPr>
    </w:p>
    <w:p w:rsidR="003414F0" w:rsidRPr="00012F8D" w:rsidRDefault="003414F0" w:rsidP="003414F0">
      <w:pPr>
        <w:jc w:val="center"/>
        <w:rPr>
          <w:rFonts w:ascii="Corbel" w:hAnsi="Corbel"/>
          <w:b/>
        </w:rPr>
      </w:pPr>
      <w:r w:rsidRPr="00012F8D">
        <w:rPr>
          <w:rFonts w:ascii="Corbel" w:hAnsi="Corbel"/>
          <w:b/>
        </w:rPr>
        <w:t>Betreuungsvereinbarung</w:t>
      </w:r>
    </w:p>
    <w:p w:rsidR="00012F8D" w:rsidRPr="00012F8D" w:rsidRDefault="00012F8D" w:rsidP="003414F0">
      <w:pPr>
        <w:jc w:val="center"/>
        <w:rPr>
          <w:rFonts w:ascii="Corbel" w:hAnsi="Corbel"/>
          <w:b/>
        </w:rPr>
      </w:pPr>
    </w:p>
    <w:p w:rsidR="003414F0" w:rsidRPr="00012F8D" w:rsidRDefault="00012F8D" w:rsidP="003414F0">
      <w:pPr>
        <w:jc w:val="center"/>
        <w:rPr>
          <w:rFonts w:ascii="Corbel" w:hAnsi="Corbel"/>
          <w:b/>
        </w:rPr>
      </w:pPr>
      <w:r w:rsidRPr="00E37FA5">
        <w:rPr>
          <w:rFonts w:ascii="Corbel" w:hAnsi="Corbel"/>
          <w:b/>
        </w:rPr>
        <w:t>(Muster</w:t>
      </w:r>
      <w:r w:rsidR="003414F0" w:rsidRPr="00E37FA5">
        <w:rPr>
          <w:rFonts w:ascii="Corbel" w:hAnsi="Corbel"/>
          <w:b/>
        </w:rPr>
        <w:t>)</w:t>
      </w:r>
    </w:p>
    <w:p w:rsidR="003414F0" w:rsidRPr="00012F8D" w:rsidRDefault="003414F0" w:rsidP="003414F0">
      <w:pPr>
        <w:rPr>
          <w:rFonts w:ascii="Corbel" w:hAnsi="Corbel"/>
        </w:rPr>
      </w:pPr>
    </w:p>
    <w:p w:rsidR="003414F0" w:rsidRPr="00012F8D" w:rsidRDefault="003414F0" w:rsidP="003414F0">
      <w:pPr>
        <w:jc w:val="both"/>
        <w:rPr>
          <w:rFonts w:ascii="Corbel" w:hAnsi="Corbel"/>
        </w:rPr>
      </w:pPr>
    </w:p>
    <w:p w:rsidR="0091168A" w:rsidRDefault="003414F0" w:rsidP="003414F0">
      <w:pPr>
        <w:jc w:val="both"/>
        <w:rPr>
          <w:rFonts w:ascii="Corbel" w:hAnsi="Corbel"/>
        </w:rPr>
      </w:pPr>
      <w:r w:rsidRPr="00012F8D">
        <w:rPr>
          <w:rFonts w:ascii="Corbel" w:hAnsi="Corbel"/>
        </w:rPr>
        <w:t xml:space="preserve">Im Sinne der konstruktiven und produktiven Zusammenarbeit im Rahmen des </w:t>
      </w:r>
      <w:r w:rsidR="00012F8D" w:rsidRPr="00012F8D">
        <w:rPr>
          <w:rFonts w:ascii="Corbel" w:hAnsi="Corbel"/>
        </w:rPr>
        <w:t xml:space="preserve">Dissertationsprojekts schließen </w:t>
      </w:r>
    </w:p>
    <w:p w:rsidR="0091168A" w:rsidRDefault="0091168A" w:rsidP="003414F0">
      <w:pPr>
        <w:jc w:val="both"/>
        <w:rPr>
          <w:rFonts w:ascii="Corbel" w:hAnsi="Corbel"/>
        </w:rPr>
      </w:pPr>
    </w:p>
    <w:p w:rsidR="0091168A" w:rsidRDefault="003414F0" w:rsidP="003414F0">
      <w:pPr>
        <w:jc w:val="both"/>
        <w:rPr>
          <w:rFonts w:ascii="Corbel" w:hAnsi="Corbel"/>
        </w:rPr>
      </w:pPr>
      <w:r w:rsidRPr="00012F8D">
        <w:rPr>
          <w:rFonts w:ascii="Corbel" w:hAnsi="Corbel"/>
        </w:rPr>
        <w:t>_________________________ [Doktorand</w:t>
      </w:r>
      <w:r w:rsidR="00EC77D0" w:rsidRPr="00012F8D">
        <w:rPr>
          <w:rFonts w:ascii="Corbel" w:hAnsi="Corbel"/>
        </w:rPr>
        <w:t>in</w:t>
      </w:r>
      <w:r w:rsidR="00093430">
        <w:rPr>
          <w:rFonts w:ascii="Corbel" w:hAnsi="Corbel"/>
        </w:rPr>
        <w:t xml:space="preserve"> </w:t>
      </w:r>
      <w:r w:rsidR="00EC77D0" w:rsidRPr="00012F8D">
        <w:rPr>
          <w:rFonts w:ascii="Corbel" w:hAnsi="Corbel"/>
        </w:rPr>
        <w:t>/</w:t>
      </w:r>
      <w:r w:rsidR="00093430">
        <w:rPr>
          <w:rFonts w:ascii="Corbel" w:hAnsi="Corbel"/>
        </w:rPr>
        <w:t xml:space="preserve"> </w:t>
      </w:r>
      <w:r w:rsidR="00EC77D0" w:rsidRPr="00012F8D">
        <w:rPr>
          <w:rFonts w:ascii="Corbel" w:hAnsi="Corbel"/>
        </w:rPr>
        <w:t>Doktorand</w:t>
      </w:r>
      <w:r w:rsidRPr="00012F8D">
        <w:rPr>
          <w:rFonts w:ascii="Corbel" w:hAnsi="Corbel"/>
        </w:rPr>
        <w:t>] und _________________________</w:t>
      </w:r>
      <w:r w:rsidR="00093430">
        <w:rPr>
          <w:rFonts w:ascii="Corbel" w:hAnsi="Corbel"/>
        </w:rPr>
        <w:t>___________</w:t>
      </w:r>
      <w:r w:rsidRPr="00012F8D">
        <w:rPr>
          <w:rFonts w:ascii="Corbel" w:hAnsi="Corbel"/>
        </w:rPr>
        <w:t xml:space="preserve"> [Betreuer</w:t>
      </w:r>
      <w:r w:rsidR="00EC77D0" w:rsidRPr="00012F8D">
        <w:rPr>
          <w:rFonts w:ascii="Corbel" w:hAnsi="Corbel"/>
        </w:rPr>
        <w:t>i</w:t>
      </w:r>
      <w:r w:rsidRPr="00012F8D">
        <w:rPr>
          <w:rFonts w:ascii="Corbel" w:hAnsi="Corbel"/>
        </w:rPr>
        <w:t>n</w:t>
      </w:r>
      <w:r w:rsidR="00093430">
        <w:rPr>
          <w:rFonts w:ascii="Corbel" w:hAnsi="Corbel"/>
        </w:rPr>
        <w:t xml:space="preserve"> </w:t>
      </w:r>
      <w:r w:rsidR="00EC77D0" w:rsidRPr="00012F8D">
        <w:rPr>
          <w:rFonts w:ascii="Corbel" w:hAnsi="Corbel"/>
        </w:rPr>
        <w:t>/</w:t>
      </w:r>
      <w:r w:rsidR="00093430">
        <w:rPr>
          <w:rFonts w:ascii="Corbel" w:hAnsi="Corbel"/>
        </w:rPr>
        <w:t xml:space="preserve"> </w:t>
      </w:r>
      <w:r w:rsidR="00EC77D0" w:rsidRPr="00012F8D">
        <w:rPr>
          <w:rFonts w:ascii="Corbel" w:hAnsi="Corbel"/>
        </w:rPr>
        <w:t>Betreuer</w:t>
      </w:r>
      <w:r w:rsidRPr="00012F8D">
        <w:rPr>
          <w:rFonts w:ascii="Corbel" w:hAnsi="Corbel"/>
        </w:rPr>
        <w:t xml:space="preserve">] </w:t>
      </w:r>
    </w:p>
    <w:p w:rsidR="0091168A" w:rsidRDefault="0091168A" w:rsidP="003414F0">
      <w:pPr>
        <w:jc w:val="both"/>
        <w:rPr>
          <w:rFonts w:ascii="Corbel" w:hAnsi="Corbel"/>
        </w:rPr>
      </w:pPr>
    </w:p>
    <w:p w:rsidR="003414F0" w:rsidRPr="00012F8D" w:rsidRDefault="003414F0" w:rsidP="003414F0">
      <w:pPr>
        <w:jc w:val="both"/>
        <w:rPr>
          <w:rFonts w:ascii="Corbel" w:hAnsi="Corbel"/>
        </w:rPr>
      </w:pPr>
      <w:r w:rsidRPr="00012F8D">
        <w:rPr>
          <w:rFonts w:ascii="Corbel" w:hAnsi="Corbel"/>
        </w:rPr>
        <w:t xml:space="preserve">folgende Betreuungsvereinbarung ab. </w:t>
      </w:r>
    </w:p>
    <w:p w:rsidR="003414F0" w:rsidRPr="00012F8D" w:rsidRDefault="003414F0" w:rsidP="003414F0">
      <w:pPr>
        <w:jc w:val="both"/>
        <w:rPr>
          <w:rFonts w:ascii="Corbel" w:hAnsi="Corbel"/>
        </w:rPr>
      </w:pPr>
    </w:p>
    <w:p w:rsidR="00E00A4D" w:rsidRDefault="00EC77D0" w:rsidP="003414F0">
      <w:pPr>
        <w:jc w:val="both"/>
        <w:rPr>
          <w:ins w:id="0" w:author="Lelle Gulyás" w:date="2015-01-30T11:12:00Z"/>
          <w:rFonts w:ascii="Corbel" w:hAnsi="Corbel"/>
        </w:rPr>
      </w:pPr>
      <w:r w:rsidRPr="00012F8D">
        <w:rPr>
          <w:rFonts w:ascii="Corbel" w:hAnsi="Corbel"/>
        </w:rPr>
        <w:t>Die Doktorandi</w:t>
      </w:r>
      <w:r w:rsidR="003414F0" w:rsidRPr="00012F8D">
        <w:rPr>
          <w:rFonts w:ascii="Corbel" w:hAnsi="Corbel"/>
        </w:rPr>
        <w:t>n</w:t>
      </w:r>
      <w:r w:rsidR="00093430">
        <w:rPr>
          <w:rFonts w:ascii="Corbel" w:hAnsi="Corbel"/>
        </w:rPr>
        <w:t xml:space="preserve"> </w:t>
      </w:r>
      <w:r w:rsidRPr="00012F8D">
        <w:rPr>
          <w:rFonts w:ascii="Corbel" w:hAnsi="Corbel"/>
        </w:rPr>
        <w:t>/ der Doktorand</w:t>
      </w:r>
      <w:r w:rsidR="003414F0" w:rsidRPr="00012F8D">
        <w:rPr>
          <w:rFonts w:ascii="Corbel" w:hAnsi="Corbel"/>
        </w:rPr>
        <w:t xml:space="preserve"> _________________________ erstellt an der Doktorschule der AUB im Fachbereich _________________________ eine Dissertation mit folgendem Arbeitstitel: </w:t>
      </w:r>
    </w:p>
    <w:p w:rsidR="00E00A4D" w:rsidRDefault="00E00A4D" w:rsidP="003414F0">
      <w:pPr>
        <w:jc w:val="both"/>
        <w:rPr>
          <w:ins w:id="1" w:author="Lelle Gulyás" w:date="2015-01-30T11:12:00Z"/>
          <w:rFonts w:ascii="Corbel" w:hAnsi="Corbel"/>
        </w:rPr>
      </w:pPr>
      <w:ins w:id="2" w:author="Lelle Gulyás" w:date="2015-01-30T11:12:00Z">
        <w:r w:rsidRPr="00E00A4D">
          <w:rPr>
            <w:rFonts w:ascii="Corbel" w:hAnsi="Corbel"/>
            <w:noProof/>
          </w:rPr>
          <mc:AlternateContent>
            <mc:Choice Requires="wps">
              <w:drawing>
                <wp:anchor distT="45720" distB="45720" distL="114300" distR="114300" simplePos="0" relativeHeight="251659264" behindDoc="0" locked="0" layoutInCell="1" allowOverlap="1" wp14:anchorId="3D2F73C1" wp14:editId="607880BD">
                  <wp:simplePos x="0" y="0"/>
                  <wp:positionH relativeFrom="column">
                    <wp:posOffset>-4445</wp:posOffset>
                  </wp:positionH>
                  <wp:positionV relativeFrom="paragraph">
                    <wp:posOffset>370205</wp:posOffset>
                  </wp:positionV>
                  <wp:extent cx="5734050" cy="1404620"/>
                  <wp:effectExtent l="0" t="0" r="19050" b="21590"/>
                  <wp:wrapSquare wrapText="bothSides"/>
                  <wp:docPr id="21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rgbClr val="FFFFFF"/>
                          </a:solidFill>
                          <a:ln w="9525">
                            <a:solidFill>
                              <a:srgbClr val="000000"/>
                            </a:solidFill>
                            <a:miter lim="800000"/>
                            <a:headEnd/>
                            <a:tailEnd/>
                          </a:ln>
                        </wps:spPr>
                        <wps:txbx>
                          <w:txbxContent>
                            <w:p w:rsidR="00E00A4D" w:rsidRDefault="00E00A4D">
                              <w:pPr>
                                <w:rPr>
                                  <w:ins w:id="3" w:author="Lelle Gulyás" w:date="2015-01-30T11:12:00Z"/>
                                </w:rPr>
                              </w:pPr>
                            </w:p>
                            <w:p w:rsidR="00E00A4D" w:rsidRDefault="00E00A4D">
                              <w:pPr>
                                <w:rPr>
                                  <w:ins w:id="4" w:author="Lelle Gulyás" w:date="2015-01-30T11:12:00Z"/>
                                </w:rPr>
                              </w:pPr>
                            </w:p>
                            <w:p w:rsidR="00E00A4D" w:rsidRDefault="00E00A4D"/>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2F73C1" id="_x0000_t202" coordsize="21600,21600" o:spt="202" path="m,l,21600r21600,l21600,xe">
                  <v:stroke joinstyle="miter"/>
                  <v:path gradientshapeok="t" o:connecttype="rect"/>
                </v:shapetype>
                <v:shape id="Szövegdoboz 2" o:spid="_x0000_s1026" type="#_x0000_t202" style="position:absolute;left:0;text-align:left;margin-left:-.35pt;margin-top:29.15pt;width:451.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">
                  <v:textbox style="mso-fit-shape-to-text:t">
                    <w:txbxContent>
                      <w:p w:rsidR="00E00A4D" w:rsidRDefault="00E00A4D">
                        <w:pPr>
                          <w:rPr>
                            <w:ins w:id="5" w:author="Lelle Gulyás" w:date="2015-01-30T11:12:00Z"/>
                          </w:rPr>
                        </w:pPr>
                      </w:p>
                      <w:p w:rsidR="00E00A4D" w:rsidRDefault="00E00A4D">
                        <w:pPr>
                          <w:rPr>
                            <w:ins w:id="6" w:author="Lelle Gulyás" w:date="2015-01-30T11:12:00Z"/>
                          </w:rPr>
                        </w:pPr>
                      </w:p>
                      <w:p w:rsidR="00E00A4D" w:rsidRDefault="00E00A4D"/>
                    </w:txbxContent>
                  </v:textbox>
                  <w10:wrap type="square"/>
                </v:shape>
              </w:pict>
            </mc:Fallback>
          </mc:AlternateContent>
        </w:r>
      </w:ins>
    </w:p>
    <w:p w:rsidR="00E00A4D" w:rsidRDefault="00E00A4D" w:rsidP="003414F0">
      <w:pPr>
        <w:jc w:val="both"/>
        <w:rPr>
          <w:ins w:id="7" w:author="Lelle Gulyás" w:date="2015-01-30T11:12:00Z"/>
          <w:rFonts w:ascii="Corbel" w:hAnsi="Corbel"/>
        </w:rPr>
      </w:pPr>
    </w:p>
    <w:p w:rsidR="002F5F5A" w:rsidDel="00E00A4D" w:rsidRDefault="003414F0" w:rsidP="003414F0">
      <w:pPr>
        <w:jc w:val="both"/>
        <w:rPr>
          <w:del w:id="8" w:author="Lelle Gulyás" w:date="2015-01-30T11:12:00Z"/>
          <w:rFonts w:ascii="Corbel" w:hAnsi="Corbel"/>
        </w:rPr>
      </w:pPr>
      <w:del w:id="9" w:author="Lelle Gulyás" w:date="2015-01-30T11:12:00Z">
        <w:r w:rsidRPr="00012F8D" w:rsidDel="00E00A4D">
          <w:rPr>
            <w:rFonts w:ascii="Corbel" w:hAnsi="Corbel"/>
          </w:rPr>
          <w:delText>_________________________</w:delText>
        </w:r>
        <w:r w:rsidR="00012F8D" w:rsidRPr="00012F8D" w:rsidDel="00E00A4D">
          <w:rPr>
            <w:rFonts w:ascii="Corbel" w:hAnsi="Corbel"/>
          </w:rPr>
          <w:delText>________________________________________________________________________________________________________________________________</w:delText>
        </w:r>
        <w:r w:rsidR="00012F8D" w:rsidDel="00E00A4D">
          <w:rPr>
            <w:rFonts w:ascii="Corbel" w:hAnsi="Corbel"/>
          </w:rPr>
          <w:delText>_</w:delText>
        </w:r>
      </w:del>
    </w:p>
    <w:p w:rsidR="002F5F5A" w:rsidDel="00E00A4D" w:rsidRDefault="002F5F5A" w:rsidP="003414F0">
      <w:pPr>
        <w:jc w:val="both"/>
        <w:rPr>
          <w:del w:id="10" w:author="Lelle Gulyás" w:date="2015-01-30T11:12:00Z"/>
          <w:rFonts w:ascii="Corbel" w:hAnsi="Corbel"/>
        </w:rPr>
      </w:pPr>
    </w:p>
    <w:p w:rsidR="003414F0" w:rsidRDefault="003414F0" w:rsidP="003414F0">
      <w:pPr>
        <w:jc w:val="both"/>
        <w:rPr>
          <w:ins w:id="11" w:author="Lelle Gulyás" w:date="2015-01-30T11:21:00Z"/>
          <w:rFonts w:ascii="Corbel" w:hAnsi="Corbel"/>
        </w:rPr>
      </w:pPr>
      <w:r w:rsidRPr="00012F8D">
        <w:rPr>
          <w:rFonts w:ascii="Corbel" w:hAnsi="Corbel"/>
        </w:rPr>
        <w:t xml:space="preserve">bei _________________________ </w:t>
      </w:r>
      <w:r w:rsidR="00EC77D0" w:rsidRPr="00012F8D">
        <w:rPr>
          <w:rFonts w:ascii="Corbel" w:hAnsi="Corbel"/>
        </w:rPr>
        <w:t>(Betreueri</w:t>
      </w:r>
      <w:r w:rsidRPr="00012F8D">
        <w:rPr>
          <w:rFonts w:ascii="Corbel" w:hAnsi="Corbel"/>
        </w:rPr>
        <w:t>n</w:t>
      </w:r>
      <w:r w:rsidR="00093430">
        <w:rPr>
          <w:rFonts w:ascii="Corbel" w:hAnsi="Corbel"/>
        </w:rPr>
        <w:t xml:space="preserve"> </w:t>
      </w:r>
      <w:r w:rsidR="00EC77D0" w:rsidRPr="00012F8D">
        <w:rPr>
          <w:rFonts w:ascii="Corbel" w:hAnsi="Corbel"/>
        </w:rPr>
        <w:t>/</w:t>
      </w:r>
      <w:r w:rsidR="00093430">
        <w:rPr>
          <w:rFonts w:ascii="Corbel" w:hAnsi="Corbel"/>
        </w:rPr>
        <w:t xml:space="preserve"> </w:t>
      </w:r>
      <w:r w:rsidR="00EC77D0" w:rsidRPr="00012F8D">
        <w:rPr>
          <w:rFonts w:ascii="Corbel" w:hAnsi="Corbel"/>
        </w:rPr>
        <w:t>Betreuer</w:t>
      </w:r>
      <w:r w:rsidRPr="00012F8D">
        <w:rPr>
          <w:rFonts w:ascii="Corbel" w:hAnsi="Corbel"/>
        </w:rPr>
        <w:t>).</w:t>
      </w:r>
    </w:p>
    <w:p w:rsidR="00E00A4D" w:rsidRDefault="00E00A4D" w:rsidP="003414F0">
      <w:pPr>
        <w:jc w:val="both"/>
        <w:rPr>
          <w:ins w:id="12" w:author="Lelle Gulyás" w:date="2015-01-30T11:36:00Z"/>
          <w:rFonts w:ascii="Corbel" w:hAnsi="Corbel"/>
        </w:rPr>
      </w:pPr>
    </w:p>
    <w:p w:rsidR="00BB19AC" w:rsidRDefault="00BB19AC" w:rsidP="003414F0">
      <w:pPr>
        <w:jc w:val="both"/>
        <w:rPr>
          <w:ins w:id="13" w:author="Lelle Gulyás" w:date="2015-01-30T11:36:00Z"/>
          <w:rFonts w:ascii="Corbel" w:hAnsi="Corbel"/>
        </w:rPr>
      </w:pPr>
    </w:p>
    <w:p w:rsidR="00BB19AC" w:rsidRDefault="00BB19AC" w:rsidP="003414F0">
      <w:pPr>
        <w:jc w:val="both"/>
        <w:rPr>
          <w:ins w:id="14" w:author="Lelle Gulyás" w:date="2015-01-30T11:37:00Z"/>
          <w:rFonts w:ascii="Corbel" w:hAnsi="Corbel"/>
        </w:rPr>
      </w:pPr>
    </w:p>
    <w:p w:rsidR="00BB19AC" w:rsidRDefault="00BB19AC" w:rsidP="003414F0">
      <w:pPr>
        <w:jc w:val="both"/>
        <w:rPr>
          <w:ins w:id="15" w:author="Lelle Gulyás" w:date="2015-01-30T11:37:00Z"/>
          <w:rFonts w:ascii="Corbel" w:hAnsi="Corbel"/>
        </w:rPr>
      </w:pPr>
    </w:p>
    <w:p w:rsidR="00BB19AC" w:rsidRDefault="00BB19AC" w:rsidP="003414F0">
      <w:pPr>
        <w:jc w:val="both"/>
        <w:rPr>
          <w:ins w:id="16" w:author="Lelle Gulyás" w:date="2015-01-30T11:37:00Z"/>
          <w:rFonts w:ascii="Corbel" w:hAnsi="Corbel"/>
        </w:rPr>
      </w:pPr>
    </w:p>
    <w:p w:rsidR="00BB19AC" w:rsidRPr="00BB19AC" w:rsidRDefault="00BB19AC" w:rsidP="00BB19AC">
      <w:pPr>
        <w:autoSpaceDE w:val="0"/>
        <w:autoSpaceDN w:val="0"/>
        <w:adjustRightInd w:val="0"/>
        <w:rPr>
          <w:ins w:id="17" w:author="Lelle Gulyás" w:date="2015-01-30T11:37:00Z"/>
          <w:rFonts w:ascii="Corbel" w:eastAsiaTheme="minorHAnsi" w:hAnsi="Corbel" w:cs="Corbel"/>
          <w:color w:val="000000"/>
          <w:lang w:val="en-US" w:eastAsia="en-US"/>
        </w:rPr>
      </w:pPr>
    </w:p>
    <w:p w:rsidR="00BB19AC" w:rsidRDefault="00BB19AC" w:rsidP="00BB19AC">
      <w:pPr>
        <w:autoSpaceDE w:val="0"/>
        <w:autoSpaceDN w:val="0"/>
        <w:adjustRightInd w:val="0"/>
        <w:rPr>
          <w:ins w:id="18" w:author="Lelle Gulyás" w:date="2015-01-30T11:37:00Z"/>
          <w:rFonts w:ascii="Corbel" w:eastAsiaTheme="minorHAnsi" w:hAnsi="Corbel" w:cs="Corbel"/>
          <w:color w:val="000000"/>
          <w:sz w:val="23"/>
          <w:szCs w:val="23"/>
          <w:lang w:val="en-US" w:eastAsia="en-US"/>
        </w:rPr>
      </w:pPr>
      <w:ins w:id="19" w:author="Lelle Gulyás" w:date="2015-01-30T11:37:00Z">
        <w:r w:rsidRPr="00BB19AC">
          <w:rPr>
            <w:rFonts w:ascii="Corbel" w:eastAsiaTheme="minorHAnsi" w:hAnsi="Corbel" w:cs="Corbel"/>
            <w:color w:val="000000"/>
            <w:lang w:val="en-US" w:eastAsia="en-US"/>
          </w:rPr>
          <w:t xml:space="preserve"> </w:t>
        </w:r>
        <w:r w:rsidRPr="00BB19AC">
          <w:rPr>
            <w:rFonts w:ascii="Corbel" w:eastAsiaTheme="minorHAnsi" w:hAnsi="Corbel" w:cs="Corbel"/>
            <w:color w:val="000000"/>
            <w:sz w:val="23"/>
            <w:szCs w:val="23"/>
            <w:lang w:val="en-US" w:eastAsia="en-US"/>
          </w:rPr>
          <w:t xml:space="preserve">Budapest, den _________________________ </w:t>
        </w:r>
      </w:ins>
    </w:p>
    <w:p w:rsidR="00BB19AC" w:rsidRDefault="00BB19AC" w:rsidP="00BB19AC">
      <w:pPr>
        <w:autoSpaceDE w:val="0"/>
        <w:autoSpaceDN w:val="0"/>
        <w:adjustRightInd w:val="0"/>
        <w:rPr>
          <w:ins w:id="20" w:author="Lelle Gulyás" w:date="2015-01-30T11:37:00Z"/>
          <w:rFonts w:ascii="Corbel" w:eastAsiaTheme="minorHAnsi" w:hAnsi="Corbel" w:cs="Corbel"/>
          <w:color w:val="000000"/>
          <w:sz w:val="23"/>
          <w:szCs w:val="23"/>
          <w:lang w:val="en-US" w:eastAsia="en-US"/>
        </w:rPr>
      </w:pPr>
    </w:p>
    <w:p w:rsidR="00BB19AC" w:rsidRPr="00BB19AC" w:rsidRDefault="00BB19AC" w:rsidP="00BB19AC">
      <w:pPr>
        <w:autoSpaceDE w:val="0"/>
        <w:autoSpaceDN w:val="0"/>
        <w:adjustRightInd w:val="0"/>
        <w:rPr>
          <w:ins w:id="21" w:author="Lelle Gulyás" w:date="2015-01-30T11:37:00Z"/>
          <w:rFonts w:ascii="Corbel" w:eastAsiaTheme="minorHAnsi" w:hAnsi="Corbel" w:cs="Corbel"/>
          <w:color w:val="000000"/>
          <w:sz w:val="23"/>
          <w:szCs w:val="23"/>
          <w:lang w:val="en-US" w:eastAsia="en-US"/>
        </w:rPr>
      </w:pPr>
    </w:p>
    <w:p w:rsidR="00BB19AC" w:rsidRPr="00BB19AC" w:rsidRDefault="00BB19AC" w:rsidP="00BB19AC">
      <w:pPr>
        <w:autoSpaceDE w:val="0"/>
        <w:autoSpaceDN w:val="0"/>
        <w:adjustRightInd w:val="0"/>
        <w:rPr>
          <w:ins w:id="22" w:author="Lelle Gulyás" w:date="2015-01-30T11:37:00Z"/>
          <w:rFonts w:ascii="Corbel" w:eastAsiaTheme="minorHAnsi" w:hAnsi="Corbel" w:cs="Corbel"/>
          <w:color w:val="000000"/>
          <w:sz w:val="23"/>
          <w:szCs w:val="23"/>
          <w:lang w:val="en-US" w:eastAsia="en-US"/>
        </w:rPr>
      </w:pPr>
      <w:ins w:id="23" w:author="Lelle Gulyás" w:date="2015-01-30T11:37:00Z">
        <w:r w:rsidRPr="00BB19AC">
          <w:rPr>
            <w:rFonts w:ascii="Corbel" w:eastAsiaTheme="minorHAnsi" w:hAnsi="Corbel" w:cs="Corbel"/>
            <w:color w:val="000000"/>
            <w:sz w:val="23"/>
            <w:szCs w:val="23"/>
            <w:lang w:val="en-US" w:eastAsia="en-US"/>
          </w:rPr>
          <w:t xml:space="preserve">______________________________ </w:t>
        </w:r>
        <w:r>
          <w:rPr>
            <w:rFonts w:ascii="Corbel" w:eastAsiaTheme="minorHAnsi" w:hAnsi="Corbel" w:cs="Corbel"/>
            <w:color w:val="000000"/>
            <w:sz w:val="23"/>
            <w:szCs w:val="23"/>
            <w:lang w:val="en-US" w:eastAsia="en-US"/>
          </w:rPr>
          <w:tab/>
        </w:r>
        <w:r>
          <w:rPr>
            <w:rFonts w:ascii="Corbel" w:eastAsiaTheme="minorHAnsi" w:hAnsi="Corbel" w:cs="Corbel"/>
            <w:color w:val="000000"/>
            <w:sz w:val="23"/>
            <w:szCs w:val="23"/>
            <w:lang w:val="en-US" w:eastAsia="en-US"/>
          </w:rPr>
          <w:tab/>
        </w:r>
        <w:r>
          <w:rPr>
            <w:rFonts w:ascii="Corbel" w:eastAsiaTheme="minorHAnsi" w:hAnsi="Corbel" w:cs="Corbel"/>
            <w:color w:val="000000"/>
            <w:sz w:val="23"/>
            <w:szCs w:val="23"/>
            <w:lang w:val="en-US" w:eastAsia="en-US"/>
          </w:rPr>
          <w:tab/>
        </w:r>
        <w:r>
          <w:rPr>
            <w:rFonts w:ascii="Corbel" w:eastAsiaTheme="minorHAnsi" w:hAnsi="Corbel" w:cs="Corbel"/>
            <w:color w:val="000000"/>
            <w:sz w:val="23"/>
            <w:szCs w:val="23"/>
            <w:lang w:val="en-US" w:eastAsia="en-US"/>
          </w:rPr>
          <w:tab/>
        </w:r>
        <w:r w:rsidRPr="00BB19AC">
          <w:rPr>
            <w:rFonts w:ascii="Corbel" w:eastAsiaTheme="minorHAnsi" w:hAnsi="Corbel" w:cs="Corbel"/>
            <w:color w:val="000000"/>
            <w:sz w:val="23"/>
            <w:szCs w:val="23"/>
            <w:lang w:val="en-US" w:eastAsia="en-US"/>
          </w:rPr>
          <w:t xml:space="preserve">__________________________ </w:t>
        </w:r>
      </w:ins>
    </w:p>
    <w:p w:rsidR="00BB19AC" w:rsidRDefault="00BB19AC" w:rsidP="00BB19AC">
      <w:pPr>
        <w:jc w:val="both"/>
        <w:rPr>
          <w:ins w:id="24" w:author="Lelle Gulyás" w:date="2015-01-30T11:21:00Z"/>
          <w:rFonts w:ascii="Corbel" w:hAnsi="Corbel"/>
        </w:rPr>
      </w:pPr>
      <w:ins w:id="25" w:author="Lelle Gulyás" w:date="2015-01-30T11:37:00Z">
        <w:r w:rsidRPr="00BB19AC">
          <w:rPr>
            <w:rFonts w:ascii="Corbel" w:eastAsiaTheme="minorHAnsi" w:hAnsi="Corbel" w:cs="Corbel"/>
            <w:color w:val="000000"/>
            <w:sz w:val="23"/>
            <w:szCs w:val="23"/>
            <w:lang w:val="en-US" w:eastAsia="en-US"/>
          </w:rPr>
          <w:t xml:space="preserve">Doktorandin / Doktorand </w:t>
        </w:r>
        <w:r>
          <w:rPr>
            <w:rFonts w:ascii="Corbel" w:eastAsiaTheme="minorHAnsi" w:hAnsi="Corbel" w:cs="Corbel"/>
            <w:color w:val="000000"/>
            <w:sz w:val="23"/>
            <w:szCs w:val="23"/>
            <w:lang w:val="en-US" w:eastAsia="en-US"/>
          </w:rPr>
          <w:tab/>
        </w:r>
        <w:r>
          <w:rPr>
            <w:rFonts w:ascii="Corbel" w:eastAsiaTheme="minorHAnsi" w:hAnsi="Corbel" w:cs="Corbel"/>
            <w:color w:val="000000"/>
            <w:sz w:val="23"/>
            <w:szCs w:val="23"/>
            <w:lang w:val="en-US" w:eastAsia="en-US"/>
          </w:rPr>
          <w:tab/>
        </w:r>
        <w:r>
          <w:rPr>
            <w:rFonts w:ascii="Corbel" w:eastAsiaTheme="minorHAnsi" w:hAnsi="Corbel" w:cs="Corbel"/>
            <w:color w:val="000000"/>
            <w:sz w:val="23"/>
            <w:szCs w:val="23"/>
            <w:lang w:val="en-US" w:eastAsia="en-US"/>
          </w:rPr>
          <w:tab/>
        </w:r>
        <w:r>
          <w:rPr>
            <w:rFonts w:ascii="Corbel" w:eastAsiaTheme="minorHAnsi" w:hAnsi="Corbel" w:cs="Corbel"/>
            <w:color w:val="000000"/>
            <w:sz w:val="23"/>
            <w:szCs w:val="23"/>
            <w:lang w:val="en-US" w:eastAsia="en-US"/>
          </w:rPr>
          <w:tab/>
        </w:r>
        <w:r>
          <w:rPr>
            <w:rFonts w:ascii="Corbel" w:eastAsiaTheme="minorHAnsi" w:hAnsi="Corbel" w:cs="Corbel"/>
            <w:color w:val="000000"/>
            <w:sz w:val="23"/>
            <w:szCs w:val="23"/>
            <w:lang w:val="en-US" w:eastAsia="en-US"/>
          </w:rPr>
          <w:tab/>
        </w:r>
        <w:r>
          <w:rPr>
            <w:rFonts w:ascii="Corbel" w:eastAsiaTheme="minorHAnsi" w:hAnsi="Corbel" w:cs="Corbel"/>
            <w:color w:val="000000"/>
            <w:sz w:val="23"/>
            <w:szCs w:val="23"/>
            <w:lang w:val="en-US" w:eastAsia="en-US"/>
          </w:rPr>
          <w:tab/>
        </w:r>
        <w:r w:rsidRPr="00BB19AC">
          <w:rPr>
            <w:rFonts w:ascii="Corbel" w:eastAsiaTheme="minorHAnsi" w:hAnsi="Corbel" w:cs="Corbel"/>
            <w:color w:val="000000"/>
            <w:sz w:val="23"/>
            <w:szCs w:val="23"/>
            <w:lang w:val="en-US" w:eastAsia="en-US"/>
          </w:rPr>
          <w:t>Betreuerin / Betreuer</w:t>
        </w:r>
      </w:ins>
    </w:p>
    <w:p w:rsidR="00E00A4D" w:rsidRDefault="00E00A4D">
      <w:pPr>
        <w:spacing w:after="200" w:line="276" w:lineRule="auto"/>
        <w:rPr>
          <w:ins w:id="26" w:author="Lelle Gulyás" w:date="2015-01-30T11:21:00Z"/>
          <w:rFonts w:ascii="Corbel" w:hAnsi="Corbel"/>
        </w:rPr>
      </w:pPr>
      <w:ins w:id="27" w:author="Lelle Gulyás" w:date="2015-01-30T11:21:00Z">
        <w:r>
          <w:rPr>
            <w:rFonts w:ascii="Corbel" w:hAnsi="Corbel"/>
          </w:rPr>
          <w:br w:type="page"/>
        </w:r>
      </w:ins>
    </w:p>
    <w:p w:rsidR="00E00A4D" w:rsidRPr="00E00A4D" w:rsidRDefault="00E00A4D" w:rsidP="00E00A4D">
      <w:pPr>
        <w:jc w:val="center"/>
        <w:rPr>
          <w:ins w:id="28" w:author="Lelle Gulyás" w:date="2015-01-30T11:21:00Z"/>
          <w:rFonts w:ascii="Corbel" w:hAnsi="Corbel"/>
          <w:b/>
          <w:sz w:val="32"/>
          <w:szCs w:val="32"/>
          <w:rPrChange w:id="29" w:author="Lelle Gulyás" w:date="2015-01-30T11:21:00Z">
            <w:rPr>
              <w:ins w:id="30" w:author="Lelle Gulyás" w:date="2015-01-30T11:21:00Z"/>
              <w:rFonts w:ascii="Corbel" w:hAnsi="Corbel"/>
            </w:rPr>
          </w:rPrChange>
        </w:rPr>
        <w:pPrChange w:id="31" w:author="Lelle Gulyás" w:date="2015-01-30T11:21:00Z">
          <w:pPr>
            <w:jc w:val="both"/>
          </w:pPr>
        </w:pPrChange>
      </w:pPr>
      <w:ins w:id="32" w:author="Lelle Gulyás" w:date="2015-01-30T11:21:00Z">
        <w:r w:rsidRPr="00E00A4D">
          <w:rPr>
            <w:rFonts w:ascii="Corbel" w:hAnsi="Corbel"/>
            <w:b/>
            <w:sz w:val="32"/>
            <w:szCs w:val="32"/>
            <w:rPrChange w:id="33" w:author="Lelle Gulyás" w:date="2015-01-30T11:21:00Z">
              <w:rPr>
                <w:rFonts w:ascii="Corbel" w:hAnsi="Corbel"/>
              </w:rPr>
            </w:rPrChange>
          </w:rPr>
          <w:t>Betreuungsvereinbarung</w:t>
        </w:r>
      </w:ins>
    </w:p>
    <w:p w:rsidR="00E00A4D" w:rsidRPr="00E00A4D" w:rsidRDefault="00E00A4D" w:rsidP="00E00A4D">
      <w:pPr>
        <w:jc w:val="center"/>
        <w:rPr>
          <w:rFonts w:ascii="Corbel" w:hAnsi="Corbel"/>
          <w:b/>
          <w:rPrChange w:id="34" w:author="Lelle Gulyás" w:date="2015-01-30T11:21:00Z">
            <w:rPr>
              <w:rFonts w:ascii="Corbel" w:hAnsi="Corbel"/>
            </w:rPr>
          </w:rPrChange>
        </w:rPr>
        <w:pPrChange w:id="35" w:author="Lelle Gulyás" w:date="2015-01-30T11:21:00Z">
          <w:pPr>
            <w:jc w:val="both"/>
          </w:pPr>
        </w:pPrChange>
      </w:pPr>
      <w:ins w:id="36" w:author="Lelle Gulyás" w:date="2015-01-30T11:21:00Z">
        <w:r w:rsidRPr="00E00A4D">
          <w:rPr>
            <w:rFonts w:ascii="Corbel" w:hAnsi="Corbel"/>
            <w:b/>
            <w:rPrChange w:id="37" w:author="Lelle Gulyás" w:date="2015-01-30T11:21:00Z">
              <w:rPr>
                <w:rFonts w:ascii="Corbel" w:hAnsi="Corbel"/>
              </w:rPr>
            </w:rPrChange>
          </w:rPr>
          <w:t>Erläuterungen</w:t>
        </w:r>
      </w:ins>
    </w:p>
    <w:p w:rsidR="003414F0" w:rsidRPr="00012F8D" w:rsidRDefault="003414F0" w:rsidP="003414F0">
      <w:pPr>
        <w:jc w:val="both"/>
        <w:rPr>
          <w:rFonts w:ascii="Corbel" w:hAnsi="Corbel"/>
        </w:rPr>
      </w:pPr>
    </w:p>
    <w:p w:rsidR="003414F0" w:rsidRPr="00012F8D" w:rsidRDefault="003414F0" w:rsidP="003414F0">
      <w:pPr>
        <w:jc w:val="both"/>
        <w:rPr>
          <w:rFonts w:ascii="Corbel" w:hAnsi="Corbel"/>
        </w:rPr>
      </w:pPr>
      <w:r w:rsidRPr="00012F8D">
        <w:rPr>
          <w:rFonts w:ascii="Corbel" w:hAnsi="Corbel"/>
        </w:rPr>
        <w:t xml:space="preserve">§ 1. Mit dem Ziel einer erfolgreichen wissenschaftlichen Arbeit werden </w:t>
      </w:r>
      <w:r w:rsidRPr="00093430">
        <w:rPr>
          <w:rFonts w:ascii="Corbel" w:hAnsi="Corbel"/>
        </w:rPr>
        <w:t>regelmäßig, mindestens einmal pro Semester,</w:t>
      </w:r>
      <w:r w:rsidRPr="00012F8D">
        <w:rPr>
          <w:rFonts w:ascii="Corbel" w:hAnsi="Corbel"/>
        </w:rPr>
        <w:t xml:space="preserve"> Gespräche zwischen </w:t>
      </w:r>
      <w:r w:rsidR="00012F8D" w:rsidRPr="00012F8D">
        <w:rPr>
          <w:rFonts w:ascii="Corbel" w:hAnsi="Corbel"/>
        </w:rPr>
        <w:t xml:space="preserve">der </w:t>
      </w:r>
      <w:r w:rsidRPr="00012F8D">
        <w:rPr>
          <w:rFonts w:ascii="Corbel" w:hAnsi="Corbel"/>
        </w:rPr>
        <w:t>Doktorand</w:t>
      </w:r>
      <w:r w:rsidR="00012F8D" w:rsidRPr="00012F8D">
        <w:rPr>
          <w:rFonts w:ascii="Corbel" w:hAnsi="Corbel"/>
        </w:rPr>
        <w:t>in</w:t>
      </w:r>
      <w:r w:rsidR="00CD7567">
        <w:rPr>
          <w:rFonts w:ascii="Corbel" w:hAnsi="Corbel"/>
        </w:rPr>
        <w:t xml:space="preserve"> </w:t>
      </w:r>
      <w:r w:rsidR="00012F8D" w:rsidRPr="00012F8D">
        <w:rPr>
          <w:rFonts w:ascii="Corbel" w:hAnsi="Corbel"/>
        </w:rPr>
        <w:t>/</w:t>
      </w:r>
      <w:r w:rsidR="00CD7567">
        <w:rPr>
          <w:rFonts w:ascii="Corbel" w:hAnsi="Corbel"/>
        </w:rPr>
        <w:t xml:space="preserve"> </w:t>
      </w:r>
      <w:r w:rsidR="00012F8D" w:rsidRPr="00012F8D">
        <w:rPr>
          <w:rFonts w:ascii="Corbel" w:hAnsi="Corbel"/>
        </w:rPr>
        <w:t>dem Doktorand</w:t>
      </w:r>
      <w:r w:rsidRPr="00012F8D">
        <w:rPr>
          <w:rFonts w:ascii="Corbel" w:hAnsi="Corbel"/>
        </w:rPr>
        <w:t xml:space="preserve"> und </w:t>
      </w:r>
      <w:r w:rsidR="00012F8D" w:rsidRPr="00012F8D">
        <w:rPr>
          <w:rFonts w:ascii="Corbel" w:hAnsi="Corbel"/>
        </w:rPr>
        <w:t xml:space="preserve">der </w:t>
      </w:r>
      <w:r w:rsidRPr="00012F8D">
        <w:rPr>
          <w:rFonts w:ascii="Corbel" w:hAnsi="Corbel"/>
        </w:rPr>
        <w:t>Betreuer</w:t>
      </w:r>
      <w:r w:rsidR="00012F8D" w:rsidRPr="00012F8D">
        <w:rPr>
          <w:rFonts w:ascii="Corbel" w:hAnsi="Corbel"/>
        </w:rPr>
        <w:t>in</w:t>
      </w:r>
      <w:r w:rsidR="00CD7567">
        <w:rPr>
          <w:rFonts w:ascii="Corbel" w:hAnsi="Corbel"/>
        </w:rPr>
        <w:t xml:space="preserve"> </w:t>
      </w:r>
      <w:r w:rsidR="00012F8D" w:rsidRPr="00012F8D">
        <w:rPr>
          <w:rFonts w:ascii="Corbel" w:hAnsi="Corbel"/>
        </w:rPr>
        <w:t>/</w:t>
      </w:r>
      <w:r w:rsidR="00CD7567">
        <w:rPr>
          <w:rFonts w:ascii="Corbel" w:hAnsi="Corbel"/>
        </w:rPr>
        <w:t xml:space="preserve"> dem </w:t>
      </w:r>
      <w:r w:rsidR="00012F8D" w:rsidRPr="00012F8D">
        <w:rPr>
          <w:rFonts w:ascii="Corbel" w:hAnsi="Corbel"/>
        </w:rPr>
        <w:t>Betreuer</w:t>
      </w:r>
      <w:r w:rsidRPr="00012F8D">
        <w:rPr>
          <w:rFonts w:ascii="Corbel" w:hAnsi="Corbel"/>
        </w:rPr>
        <w:t xml:space="preserve"> geführt. Zusätzliche </w:t>
      </w:r>
      <w:r w:rsidR="00012F8D">
        <w:rPr>
          <w:rFonts w:ascii="Corbel" w:hAnsi="Corbel"/>
        </w:rPr>
        <w:t>Konsultationen</w:t>
      </w:r>
      <w:r w:rsidR="00012F8D" w:rsidRPr="00012F8D">
        <w:rPr>
          <w:rFonts w:ascii="Corbel" w:hAnsi="Corbel"/>
        </w:rPr>
        <w:t xml:space="preserve"> </w:t>
      </w:r>
      <w:r w:rsidRPr="00012F8D">
        <w:rPr>
          <w:rFonts w:ascii="Corbel" w:hAnsi="Corbel"/>
        </w:rPr>
        <w:t xml:space="preserve">können </w:t>
      </w:r>
      <w:r w:rsidR="00CD7567">
        <w:rPr>
          <w:rFonts w:ascii="Corbel" w:hAnsi="Corbel"/>
        </w:rPr>
        <w:t>bezüglich des</w:t>
      </w:r>
      <w:r w:rsidRPr="00012F8D">
        <w:rPr>
          <w:rFonts w:ascii="Corbel" w:hAnsi="Corbel"/>
        </w:rPr>
        <w:t xml:space="preserve"> Arbeits</w:t>
      </w:r>
      <w:r w:rsidR="00CD7567">
        <w:rPr>
          <w:rFonts w:ascii="Corbel" w:hAnsi="Corbel"/>
        </w:rPr>
        <w:t>-</w:t>
      </w:r>
      <w:r w:rsidR="00012F8D">
        <w:rPr>
          <w:rFonts w:ascii="Corbel" w:hAnsi="Corbel"/>
        </w:rPr>
        <w:t xml:space="preserve"> bzw. </w:t>
      </w:r>
      <w:r w:rsidRPr="00012F8D">
        <w:rPr>
          <w:rFonts w:ascii="Corbel" w:hAnsi="Corbel"/>
        </w:rPr>
        <w:t>Zeitplans vereinbart</w:t>
      </w:r>
      <w:r w:rsidRPr="00012F8D">
        <w:rPr>
          <w:rStyle w:val="Kommentarzeichen"/>
          <w:rFonts w:ascii="Corbel" w:hAnsi="Corbel"/>
          <w:sz w:val="24"/>
        </w:rPr>
        <w:t xml:space="preserve"> </w:t>
      </w:r>
      <w:r w:rsidRPr="00012F8D">
        <w:rPr>
          <w:rFonts w:ascii="Corbel" w:hAnsi="Corbel"/>
        </w:rPr>
        <w:t xml:space="preserve">werden. Wenn eine der beiden </w:t>
      </w:r>
      <w:r w:rsidR="009173C9">
        <w:rPr>
          <w:rFonts w:ascii="Corbel" w:hAnsi="Corbel"/>
        </w:rPr>
        <w:t>Beteiligten</w:t>
      </w:r>
      <w:r w:rsidR="00012F8D" w:rsidRPr="00012F8D">
        <w:rPr>
          <w:rFonts w:ascii="Corbel" w:hAnsi="Corbel"/>
        </w:rPr>
        <w:t xml:space="preserve"> </w:t>
      </w:r>
      <w:r w:rsidRPr="00012F8D">
        <w:rPr>
          <w:rFonts w:ascii="Corbel" w:hAnsi="Corbel"/>
        </w:rPr>
        <w:t>für längere Zeit verhindert ist, kann dieses Gespräch auch telefonisch, per Skype oder per Email erfolgen.</w:t>
      </w:r>
    </w:p>
    <w:p w:rsidR="003414F0" w:rsidRPr="00012F8D" w:rsidRDefault="003414F0" w:rsidP="003414F0">
      <w:pPr>
        <w:jc w:val="both"/>
        <w:rPr>
          <w:rFonts w:ascii="Corbel" w:hAnsi="Corbel"/>
        </w:rPr>
      </w:pPr>
    </w:p>
    <w:p w:rsidR="003414F0" w:rsidRPr="00012F8D" w:rsidRDefault="003414F0" w:rsidP="003414F0">
      <w:pPr>
        <w:jc w:val="both"/>
        <w:rPr>
          <w:rFonts w:ascii="Corbel" w:hAnsi="Corbel"/>
        </w:rPr>
      </w:pPr>
      <w:r w:rsidRPr="00012F8D">
        <w:rPr>
          <w:rFonts w:ascii="Corbel" w:hAnsi="Corbel"/>
        </w:rPr>
        <w:t xml:space="preserve">§ 2. Für das Dissertationsvorhaben gilt der Arbeits- und Zeitplan, den </w:t>
      </w:r>
      <w:r w:rsidR="00012F8D">
        <w:rPr>
          <w:rFonts w:ascii="Corbel" w:hAnsi="Corbel"/>
        </w:rPr>
        <w:t xml:space="preserve">die </w:t>
      </w:r>
      <w:r w:rsidRPr="00012F8D">
        <w:rPr>
          <w:rFonts w:ascii="Corbel" w:hAnsi="Corbel"/>
        </w:rPr>
        <w:t>Doktorand</w:t>
      </w:r>
      <w:r w:rsidR="00012F8D">
        <w:rPr>
          <w:rFonts w:ascii="Corbel" w:hAnsi="Corbel"/>
        </w:rPr>
        <w:t>in</w:t>
      </w:r>
      <w:r w:rsidR="00CD7567">
        <w:rPr>
          <w:rFonts w:ascii="Corbel" w:hAnsi="Corbel"/>
        </w:rPr>
        <w:t xml:space="preserve"> </w:t>
      </w:r>
      <w:r w:rsidR="00012F8D">
        <w:rPr>
          <w:rFonts w:ascii="Corbel" w:hAnsi="Corbel"/>
        </w:rPr>
        <w:t>/</w:t>
      </w:r>
      <w:r w:rsidR="00CD7567">
        <w:rPr>
          <w:rFonts w:ascii="Corbel" w:hAnsi="Corbel"/>
        </w:rPr>
        <w:t xml:space="preserve"> </w:t>
      </w:r>
      <w:r w:rsidR="00012F8D">
        <w:rPr>
          <w:rFonts w:ascii="Corbel" w:hAnsi="Corbel"/>
        </w:rPr>
        <w:t>der Doktorand</w:t>
      </w:r>
      <w:r w:rsidRPr="00012F8D">
        <w:rPr>
          <w:rFonts w:ascii="Corbel" w:hAnsi="Corbel"/>
        </w:rPr>
        <w:t xml:space="preserve"> und </w:t>
      </w:r>
      <w:r w:rsidR="00012F8D">
        <w:rPr>
          <w:rFonts w:ascii="Corbel" w:hAnsi="Corbel"/>
        </w:rPr>
        <w:t xml:space="preserve">die </w:t>
      </w:r>
      <w:r w:rsidRPr="00012F8D">
        <w:rPr>
          <w:rFonts w:ascii="Corbel" w:hAnsi="Corbel"/>
        </w:rPr>
        <w:t>Betreuer</w:t>
      </w:r>
      <w:r w:rsidR="00012F8D">
        <w:rPr>
          <w:rFonts w:ascii="Corbel" w:hAnsi="Corbel"/>
        </w:rPr>
        <w:t>i</w:t>
      </w:r>
      <w:r w:rsidRPr="00012F8D">
        <w:rPr>
          <w:rFonts w:ascii="Corbel" w:hAnsi="Corbel"/>
        </w:rPr>
        <w:t>n</w:t>
      </w:r>
      <w:r w:rsidR="00CD7567">
        <w:rPr>
          <w:rFonts w:ascii="Corbel" w:hAnsi="Corbel"/>
        </w:rPr>
        <w:t xml:space="preserve"> </w:t>
      </w:r>
      <w:r w:rsidR="00012F8D">
        <w:rPr>
          <w:rFonts w:ascii="Corbel" w:hAnsi="Corbel"/>
        </w:rPr>
        <w:t>/ der Betreuer</w:t>
      </w:r>
      <w:r w:rsidRPr="00012F8D">
        <w:rPr>
          <w:rFonts w:ascii="Corbel" w:hAnsi="Corbel"/>
        </w:rPr>
        <w:t xml:space="preserve"> gemäß § 19 Abs. </w:t>
      </w:r>
      <w:r w:rsidR="00CD7567">
        <w:rPr>
          <w:rFonts w:ascii="Corbel" w:hAnsi="Corbel"/>
        </w:rPr>
        <w:t>(</w:t>
      </w:r>
      <w:r w:rsidRPr="00012F8D">
        <w:rPr>
          <w:rFonts w:ascii="Corbel" w:hAnsi="Corbel"/>
        </w:rPr>
        <w:t>1</w:t>
      </w:r>
      <w:r w:rsidR="00CD7567">
        <w:rPr>
          <w:rFonts w:ascii="Corbel" w:hAnsi="Corbel"/>
        </w:rPr>
        <w:t>)</w:t>
      </w:r>
      <w:r w:rsidRPr="00012F8D">
        <w:rPr>
          <w:rFonts w:ascii="Corbel" w:hAnsi="Corbel"/>
        </w:rPr>
        <w:t xml:space="preserve"> der Ordnung des Doktorstudiums der AUB erarbeiten.</w:t>
      </w:r>
    </w:p>
    <w:p w:rsidR="003414F0" w:rsidRPr="00012F8D" w:rsidRDefault="003414F0" w:rsidP="003414F0">
      <w:pPr>
        <w:jc w:val="both"/>
        <w:rPr>
          <w:rFonts w:ascii="Corbel" w:hAnsi="Corbel"/>
        </w:rPr>
      </w:pPr>
    </w:p>
    <w:p w:rsidR="003414F0" w:rsidRPr="00012F8D" w:rsidRDefault="003414F0" w:rsidP="003414F0">
      <w:pPr>
        <w:jc w:val="both"/>
        <w:rPr>
          <w:rFonts w:ascii="Corbel" w:hAnsi="Corbel"/>
        </w:rPr>
      </w:pPr>
      <w:r w:rsidRPr="00012F8D">
        <w:rPr>
          <w:rFonts w:ascii="Corbel" w:hAnsi="Corbel"/>
        </w:rPr>
        <w:t xml:space="preserve">§ 3. Der Arbeits- und Zeitplan über den Fortgang der Dissertation wird anlässlich des semesterweisen Treffens im Sinne von § 4 Abs. </w:t>
      </w:r>
      <w:r w:rsidR="00CD7567">
        <w:rPr>
          <w:rFonts w:ascii="Corbel" w:hAnsi="Corbel"/>
        </w:rPr>
        <w:t>(</w:t>
      </w:r>
      <w:r w:rsidRPr="00012F8D">
        <w:rPr>
          <w:rFonts w:ascii="Corbel" w:hAnsi="Corbel"/>
        </w:rPr>
        <w:t>3</w:t>
      </w:r>
      <w:r w:rsidR="00CD7567">
        <w:rPr>
          <w:rFonts w:ascii="Corbel" w:hAnsi="Corbel"/>
        </w:rPr>
        <w:t>)</w:t>
      </w:r>
      <w:r w:rsidRPr="00012F8D">
        <w:rPr>
          <w:rFonts w:ascii="Corbel" w:hAnsi="Corbel"/>
        </w:rPr>
        <w:t xml:space="preserve"> der Geschäftsordnung der Doktorschule der AUB in Abstimmung mit der Betreuer</w:t>
      </w:r>
      <w:r w:rsidR="00012F8D">
        <w:rPr>
          <w:rFonts w:ascii="Corbel" w:hAnsi="Corbel"/>
        </w:rPr>
        <w:t>in</w:t>
      </w:r>
      <w:r w:rsidR="00CD7567">
        <w:rPr>
          <w:rFonts w:ascii="Corbel" w:hAnsi="Corbel"/>
        </w:rPr>
        <w:t xml:space="preserve"> </w:t>
      </w:r>
      <w:r w:rsidR="00012F8D">
        <w:rPr>
          <w:rFonts w:ascii="Corbel" w:hAnsi="Corbel"/>
        </w:rPr>
        <w:t>/</w:t>
      </w:r>
      <w:r w:rsidR="00CD7567">
        <w:rPr>
          <w:rFonts w:ascii="Corbel" w:hAnsi="Corbel"/>
        </w:rPr>
        <w:t xml:space="preserve"> </w:t>
      </w:r>
      <w:r w:rsidR="00012F8D">
        <w:rPr>
          <w:rFonts w:ascii="Corbel" w:hAnsi="Corbel"/>
        </w:rPr>
        <w:t>dem Betreuer</w:t>
      </w:r>
      <w:r w:rsidRPr="00012F8D">
        <w:rPr>
          <w:rFonts w:ascii="Corbel" w:hAnsi="Corbel"/>
        </w:rPr>
        <w:t xml:space="preserve"> überprüft und ggf. angepasst. Der Plan soll Lehrveranstaltungen i.S. des Ausbildungsplans sowie wissenschaftliche Aktivitäten gemäß Ausbildungsplan </w:t>
      </w:r>
      <w:r w:rsidR="009173C9">
        <w:rPr>
          <w:rFonts w:ascii="Corbel" w:hAnsi="Corbel"/>
        </w:rPr>
        <w:t xml:space="preserve">der Doktorschule </w:t>
      </w:r>
      <w:r w:rsidRPr="00012F8D">
        <w:rPr>
          <w:rFonts w:ascii="Corbel" w:hAnsi="Corbel"/>
        </w:rPr>
        <w:t>(Anhang 1-5, Spalte „Fortschritte der Dissertation“) der</w:t>
      </w:r>
      <w:r w:rsidR="00CD7567">
        <w:rPr>
          <w:rFonts w:ascii="Corbel" w:hAnsi="Corbel"/>
        </w:rPr>
        <w:t xml:space="preserve"> </w:t>
      </w:r>
      <w:r w:rsidRPr="00012F8D">
        <w:rPr>
          <w:rFonts w:ascii="Corbel" w:hAnsi="Corbel"/>
        </w:rPr>
        <w:t>Doktorand</w:t>
      </w:r>
      <w:r w:rsidR="009173C9">
        <w:rPr>
          <w:rFonts w:ascii="Corbel" w:hAnsi="Corbel"/>
        </w:rPr>
        <w:t>in</w:t>
      </w:r>
      <w:r w:rsidR="00CD7567">
        <w:rPr>
          <w:rFonts w:ascii="Corbel" w:hAnsi="Corbel"/>
        </w:rPr>
        <w:t xml:space="preserve"> </w:t>
      </w:r>
      <w:r w:rsidR="009173C9">
        <w:rPr>
          <w:rFonts w:ascii="Corbel" w:hAnsi="Corbel"/>
        </w:rPr>
        <w:t>/</w:t>
      </w:r>
      <w:r w:rsidR="00CD7567">
        <w:rPr>
          <w:rFonts w:ascii="Corbel" w:hAnsi="Corbel"/>
        </w:rPr>
        <w:t xml:space="preserve"> </w:t>
      </w:r>
      <w:r w:rsidR="009173C9">
        <w:rPr>
          <w:rFonts w:ascii="Corbel" w:hAnsi="Corbel"/>
        </w:rPr>
        <w:t>des Doktoranden</w:t>
      </w:r>
      <w:r w:rsidRPr="00012F8D">
        <w:rPr>
          <w:rFonts w:ascii="Corbel" w:hAnsi="Corbel"/>
        </w:rPr>
        <w:t xml:space="preserve"> beinhalten. </w:t>
      </w:r>
    </w:p>
    <w:p w:rsidR="003414F0" w:rsidRPr="00012F8D" w:rsidRDefault="003414F0" w:rsidP="003414F0">
      <w:pPr>
        <w:jc w:val="both"/>
        <w:rPr>
          <w:rFonts w:ascii="Corbel" w:hAnsi="Corbel"/>
        </w:rPr>
      </w:pPr>
    </w:p>
    <w:p w:rsidR="00635385" w:rsidRDefault="003414F0" w:rsidP="003414F0">
      <w:pPr>
        <w:jc w:val="both"/>
        <w:rPr>
          <w:rFonts w:ascii="Corbel" w:hAnsi="Corbel"/>
        </w:rPr>
      </w:pPr>
      <w:r w:rsidRPr="00012F8D">
        <w:rPr>
          <w:rFonts w:ascii="Corbel" w:hAnsi="Corbel"/>
        </w:rPr>
        <w:t xml:space="preserve">§ 4. Inhalt des semesterweisen Gespräches </w:t>
      </w:r>
      <w:r w:rsidR="00635385">
        <w:rPr>
          <w:rFonts w:ascii="Corbel" w:hAnsi="Corbel"/>
        </w:rPr>
        <w:t xml:space="preserve">zielt auf </w:t>
      </w:r>
    </w:p>
    <w:p w:rsidR="003414F0" w:rsidRPr="00012F8D" w:rsidRDefault="003414F0" w:rsidP="003414F0">
      <w:pPr>
        <w:jc w:val="both"/>
        <w:rPr>
          <w:rFonts w:ascii="Corbel" w:hAnsi="Corbel"/>
        </w:rPr>
      </w:pPr>
      <w:r w:rsidRPr="00012F8D">
        <w:rPr>
          <w:rFonts w:ascii="Corbel" w:hAnsi="Corbel"/>
        </w:rPr>
        <w:t xml:space="preserve">a) </w:t>
      </w:r>
      <w:r w:rsidR="00635385">
        <w:rPr>
          <w:rFonts w:ascii="Corbel" w:hAnsi="Corbel"/>
        </w:rPr>
        <w:t xml:space="preserve">die </w:t>
      </w:r>
      <w:r w:rsidR="00635385" w:rsidRPr="00012F8D">
        <w:rPr>
          <w:rFonts w:ascii="Corbel" w:hAnsi="Corbel"/>
        </w:rPr>
        <w:t>qualitative Förderung des Dissertationsvorhabens</w:t>
      </w:r>
      <w:r w:rsidR="00635385">
        <w:rPr>
          <w:rFonts w:ascii="Corbel" w:hAnsi="Corbel"/>
        </w:rPr>
        <w:t xml:space="preserve">, indem </w:t>
      </w:r>
      <w:r w:rsidRPr="00635385">
        <w:rPr>
          <w:rFonts w:ascii="Corbel" w:hAnsi="Corbel"/>
        </w:rPr>
        <w:t>der Fortgang</w:t>
      </w:r>
      <w:r w:rsidRPr="00012F8D">
        <w:rPr>
          <w:rFonts w:ascii="Corbel" w:hAnsi="Corbel"/>
        </w:rPr>
        <w:t xml:space="preserve"> sowie die gelungene wie auszuarbeitende Aspekte in Bezug auf das Forschungsvorhaben und auf das Betreuungsverhältnis beleuchten</w:t>
      </w:r>
      <w:r w:rsidR="00635385">
        <w:rPr>
          <w:rFonts w:ascii="Corbel" w:hAnsi="Corbel"/>
        </w:rPr>
        <w:t xml:space="preserve"> werden</w:t>
      </w:r>
      <w:r w:rsidRPr="00012F8D">
        <w:rPr>
          <w:rFonts w:ascii="Corbel" w:hAnsi="Corbel"/>
        </w:rPr>
        <w:t xml:space="preserve">, </w:t>
      </w:r>
    </w:p>
    <w:p w:rsidR="003414F0" w:rsidRPr="00012F8D" w:rsidRDefault="003414F0" w:rsidP="003414F0">
      <w:pPr>
        <w:jc w:val="both"/>
        <w:rPr>
          <w:rFonts w:ascii="Corbel" w:hAnsi="Corbel"/>
        </w:rPr>
      </w:pPr>
      <w:r w:rsidRPr="00012F8D">
        <w:rPr>
          <w:rFonts w:ascii="Corbel" w:hAnsi="Corbel"/>
        </w:rPr>
        <w:lastRenderedPageBreak/>
        <w:t xml:space="preserve">b) </w:t>
      </w:r>
      <w:r w:rsidR="00635385">
        <w:rPr>
          <w:rFonts w:ascii="Corbel" w:hAnsi="Corbel"/>
        </w:rPr>
        <w:t xml:space="preserve">auf </w:t>
      </w:r>
      <w:r w:rsidRPr="00012F8D">
        <w:rPr>
          <w:rFonts w:ascii="Corbel" w:hAnsi="Corbel"/>
        </w:rPr>
        <w:t xml:space="preserve">die Dokumentation der Forschungsleistung gemäß § 5 Abs. </w:t>
      </w:r>
      <w:r w:rsidR="009173C9">
        <w:rPr>
          <w:rFonts w:ascii="Corbel" w:hAnsi="Corbel"/>
        </w:rPr>
        <w:t>(</w:t>
      </w:r>
      <w:r w:rsidRPr="00012F8D">
        <w:rPr>
          <w:rFonts w:ascii="Corbel" w:hAnsi="Corbel"/>
        </w:rPr>
        <w:t>7</w:t>
      </w:r>
      <w:r w:rsidR="009173C9">
        <w:rPr>
          <w:rFonts w:ascii="Corbel" w:hAnsi="Corbel"/>
        </w:rPr>
        <w:t>)</w:t>
      </w:r>
      <w:r w:rsidRPr="00012F8D">
        <w:rPr>
          <w:rFonts w:ascii="Corbel" w:hAnsi="Corbel"/>
        </w:rPr>
        <w:t xml:space="preserve"> der Geschäftsordnung auf deren Grundlage die Zuerkennung oder Nicht-Zuerkennung von Kreditpunkten geschieht.</w:t>
      </w:r>
    </w:p>
    <w:p w:rsidR="003414F0" w:rsidRPr="00012F8D" w:rsidRDefault="003414F0" w:rsidP="003414F0">
      <w:pPr>
        <w:jc w:val="both"/>
        <w:rPr>
          <w:rFonts w:ascii="Corbel" w:hAnsi="Corbel"/>
        </w:rPr>
      </w:pPr>
      <w:r w:rsidRPr="00012F8D">
        <w:rPr>
          <w:rFonts w:ascii="Corbel" w:hAnsi="Corbel"/>
        </w:rPr>
        <w:t>Über den Fortgang der Dissertation und über die Forschungsleistungen soll ein Protokoll geführt werden. Siehe Anhang „Formblatt Protokoll“.</w:t>
      </w:r>
    </w:p>
    <w:p w:rsidR="003414F0" w:rsidRPr="00012F8D" w:rsidRDefault="003414F0" w:rsidP="003414F0">
      <w:pPr>
        <w:jc w:val="both"/>
        <w:rPr>
          <w:rFonts w:ascii="Corbel" w:hAnsi="Corbel"/>
        </w:rPr>
      </w:pPr>
      <w:r w:rsidRPr="00012F8D">
        <w:rPr>
          <w:rFonts w:ascii="Corbel" w:hAnsi="Corbel"/>
        </w:rPr>
        <w:t>§ 5. Die Beteiligten verpflichten sich zur Einhaltung der 'Ordnung zur Sicherung guter wissenschaftlicher Praxis' der Andrássy Universität Budapest.</w:t>
      </w:r>
    </w:p>
    <w:p w:rsidR="003414F0" w:rsidRPr="00012F8D" w:rsidRDefault="003414F0" w:rsidP="003414F0">
      <w:pPr>
        <w:jc w:val="both"/>
        <w:rPr>
          <w:rFonts w:ascii="Corbel" w:hAnsi="Corbel"/>
        </w:rPr>
      </w:pPr>
    </w:p>
    <w:p w:rsidR="003414F0" w:rsidRPr="00012F8D" w:rsidRDefault="003414F0" w:rsidP="003414F0">
      <w:pPr>
        <w:jc w:val="both"/>
        <w:rPr>
          <w:rFonts w:ascii="Corbel" w:hAnsi="Corbel"/>
        </w:rPr>
      </w:pPr>
      <w:r w:rsidRPr="00012F8D">
        <w:rPr>
          <w:rFonts w:ascii="Corbel" w:hAnsi="Corbel"/>
        </w:rPr>
        <w:t>§ 6. Die Betreuer</w:t>
      </w:r>
      <w:r w:rsidR="009173C9">
        <w:rPr>
          <w:rFonts w:ascii="Corbel" w:hAnsi="Corbel"/>
        </w:rPr>
        <w:t>i</w:t>
      </w:r>
      <w:r w:rsidRPr="00012F8D">
        <w:rPr>
          <w:rFonts w:ascii="Corbel" w:hAnsi="Corbel"/>
        </w:rPr>
        <w:t>n</w:t>
      </w:r>
      <w:r w:rsidR="00093430">
        <w:rPr>
          <w:rFonts w:ascii="Corbel" w:hAnsi="Corbel"/>
        </w:rPr>
        <w:t xml:space="preserve"> </w:t>
      </w:r>
      <w:r w:rsidR="009173C9">
        <w:rPr>
          <w:rFonts w:ascii="Corbel" w:hAnsi="Corbel"/>
        </w:rPr>
        <w:t>/</w:t>
      </w:r>
      <w:r w:rsidR="00093430">
        <w:rPr>
          <w:rFonts w:ascii="Corbel" w:hAnsi="Corbel"/>
        </w:rPr>
        <w:t xml:space="preserve"> </w:t>
      </w:r>
      <w:r w:rsidR="009173C9">
        <w:rPr>
          <w:rFonts w:ascii="Corbel" w:hAnsi="Corbel"/>
        </w:rPr>
        <w:t>der Betreuer</w:t>
      </w:r>
      <w:r w:rsidRPr="00012F8D">
        <w:rPr>
          <w:rFonts w:ascii="Corbel" w:hAnsi="Corbel"/>
        </w:rPr>
        <w:t xml:space="preserve"> verpflichtet sich dazu: </w:t>
      </w:r>
    </w:p>
    <w:p w:rsidR="003414F0" w:rsidRPr="00012F8D" w:rsidRDefault="003414F0" w:rsidP="003414F0">
      <w:pPr>
        <w:widowControl w:val="0"/>
        <w:numPr>
          <w:ilvl w:val="0"/>
          <w:numId w:val="1"/>
        </w:numPr>
        <w:suppressAutoHyphens/>
        <w:jc w:val="both"/>
        <w:rPr>
          <w:rFonts w:ascii="Corbel" w:hAnsi="Corbel"/>
        </w:rPr>
      </w:pPr>
      <w:r w:rsidRPr="00012F8D">
        <w:rPr>
          <w:rFonts w:ascii="Corbel" w:hAnsi="Corbel"/>
        </w:rPr>
        <w:t>der Doktorandin/dem Doktoranden ab Beginn des Dissertationsvorhabens fachlich (inhaltlich</w:t>
      </w:r>
      <w:r w:rsidR="009173C9">
        <w:rPr>
          <w:rFonts w:ascii="Corbel" w:hAnsi="Corbel"/>
        </w:rPr>
        <w:t xml:space="preserve"> und</w:t>
      </w:r>
      <w:r w:rsidRPr="00012F8D">
        <w:rPr>
          <w:rFonts w:ascii="Corbel" w:hAnsi="Corbel"/>
        </w:rPr>
        <w:t xml:space="preserve"> methodisch) beratend zur Seite zu stehen</w:t>
      </w:r>
      <w:r w:rsidR="009173C9">
        <w:rPr>
          <w:rFonts w:ascii="Corbel" w:hAnsi="Corbel"/>
        </w:rPr>
        <w:t>,</w:t>
      </w:r>
    </w:p>
    <w:p w:rsidR="003414F0" w:rsidRPr="00012F8D" w:rsidRDefault="003414F0" w:rsidP="003414F0">
      <w:pPr>
        <w:widowControl w:val="0"/>
        <w:numPr>
          <w:ilvl w:val="0"/>
          <w:numId w:val="1"/>
        </w:numPr>
        <w:suppressAutoHyphens/>
        <w:jc w:val="both"/>
        <w:rPr>
          <w:rFonts w:ascii="Corbel" w:hAnsi="Corbel"/>
        </w:rPr>
      </w:pPr>
      <w:r w:rsidRPr="00012F8D">
        <w:rPr>
          <w:rFonts w:ascii="Corbel" w:hAnsi="Corbel"/>
        </w:rPr>
        <w:t>gemeinsam mit der Doktorandin/dem Doktoranden</w:t>
      </w:r>
      <w:r w:rsidR="009173C9">
        <w:rPr>
          <w:rFonts w:ascii="Corbel" w:hAnsi="Corbel"/>
        </w:rPr>
        <w:t xml:space="preserve"> </w:t>
      </w:r>
      <w:r w:rsidRPr="00012F8D">
        <w:rPr>
          <w:rFonts w:ascii="Corbel" w:hAnsi="Corbel"/>
        </w:rPr>
        <w:t>einen Zeitplan bis zum Abschluss der Dissertation zu entwerfen</w:t>
      </w:r>
      <w:r w:rsidR="009173C9">
        <w:rPr>
          <w:rFonts w:ascii="Corbel" w:hAnsi="Corbel"/>
        </w:rPr>
        <w:t>,</w:t>
      </w:r>
    </w:p>
    <w:p w:rsidR="003414F0" w:rsidRPr="00012F8D" w:rsidRDefault="003414F0" w:rsidP="003414F0">
      <w:pPr>
        <w:widowControl w:val="0"/>
        <w:numPr>
          <w:ilvl w:val="0"/>
          <w:numId w:val="1"/>
        </w:numPr>
        <w:suppressAutoHyphens/>
        <w:jc w:val="both"/>
        <w:rPr>
          <w:rFonts w:ascii="Corbel" w:hAnsi="Corbel"/>
        </w:rPr>
      </w:pPr>
      <w:r w:rsidRPr="00012F8D">
        <w:rPr>
          <w:rFonts w:ascii="Corbel" w:hAnsi="Corbel"/>
        </w:rPr>
        <w:t xml:space="preserve">der Doktorandin/dem Doktoranden für Betreuungsgespräche </w:t>
      </w:r>
      <w:r w:rsidR="009173C9">
        <w:rPr>
          <w:rFonts w:ascii="Corbel" w:hAnsi="Corbel"/>
        </w:rPr>
        <w:t>in jedem</w:t>
      </w:r>
      <w:r w:rsidR="009173C9" w:rsidRPr="00012F8D">
        <w:rPr>
          <w:rFonts w:ascii="Corbel" w:hAnsi="Corbel"/>
        </w:rPr>
        <w:t xml:space="preserve"> </w:t>
      </w:r>
      <w:r w:rsidRPr="00012F8D">
        <w:rPr>
          <w:rFonts w:ascii="Corbel" w:hAnsi="Corbel"/>
        </w:rPr>
        <w:t>Semester zur Verfügung zu stehen</w:t>
      </w:r>
      <w:r w:rsidR="009173C9">
        <w:rPr>
          <w:rFonts w:ascii="Corbel" w:hAnsi="Corbel"/>
        </w:rPr>
        <w:t>,</w:t>
      </w:r>
    </w:p>
    <w:p w:rsidR="003414F0" w:rsidRPr="00012F8D" w:rsidRDefault="003414F0" w:rsidP="003414F0">
      <w:pPr>
        <w:widowControl w:val="0"/>
        <w:numPr>
          <w:ilvl w:val="0"/>
          <w:numId w:val="1"/>
        </w:numPr>
        <w:suppressAutoHyphens/>
        <w:jc w:val="both"/>
        <w:rPr>
          <w:rFonts w:ascii="Corbel" w:hAnsi="Corbel"/>
        </w:rPr>
      </w:pPr>
      <w:r w:rsidRPr="00012F8D">
        <w:rPr>
          <w:rFonts w:ascii="Corbel" w:hAnsi="Corbel"/>
        </w:rPr>
        <w:t xml:space="preserve">darüber hinaus </w:t>
      </w:r>
      <w:r w:rsidRPr="00093430">
        <w:rPr>
          <w:rFonts w:ascii="Corbel" w:hAnsi="Corbel"/>
        </w:rPr>
        <w:t>sich orientiert zu halten</w:t>
      </w:r>
      <w:r w:rsidR="00DE3EF7">
        <w:rPr>
          <w:rFonts w:ascii="Corbel" w:hAnsi="Corbel"/>
        </w:rPr>
        <w:t>,</w:t>
      </w:r>
      <w:r w:rsidRPr="00012F8D">
        <w:rPr>
          <w:rFonts w:ascii="Corbel" w:hAnsi="Corbel"/>
        </w:rPr>
        <w:t xml:space="preserve"> über den fachlichen Fortschritt der Doktorandin</w:t>
      </w:r>
      <w:r w:rsidR="00DE3EF7">
        <w:rPr>
          <w:rFonts w:ascii="Corbel" w:hAnsi="Corbel"/>
        </w:rPr>
        <w:t xml:space="preserve"> </w:t>
      </w:r>
      <w:r w:rsidRPr="00012F8D">
        <w:rPr>
          <w:rFonts w:ascii="Corbel" w:hAnsi="Corbel"/>
        </w:rPr>
        <w:t>/</w:t>
      </w:r>
      <w:r w:rsidR="00DE3EF7">
        <w:rPr>
          <w:rFonts w:ascii="Corbel" w:hAnsi="Corbel"/>
        </w:rPr>
        <w:t xml:space="preserve"> </w:t>
      </w:r>
      <w:r w:rsidRPr="00012F8D">
        <w:rPr>
          <w:rFonts w:ascii="Corbel" w:hAnsi="Corbel"/>
        </w:rPr>
        <w:t>des Doktoranden, auch im Verhältnis zum Arbeitsplan, und bei Bedarf für über das verpflichtende Betreuungsgespräch hinaus gehende Kommunikation, sei sie schriftlich oder mündlich, zur Verfügung zu stehen</w:t>
      </w:r>
      <w:r w:rsidR="009173C9">
        <w:rPr>
          <w:rFonts w:ascii="Corbel" w:hAnsi="Corbel"/>
        </w:rPr>
        <w:t>,</w:t>
      </w:r>
    </w:p>
    <w:p w:rsidR="003414F0" w:rsidRPr="00012F8D" w:rsidRDefault="003414F0" w:rsidP="003414F0">
      <w:pPr>
        <w:widowControl w:val="0"/>
        <w:numPr>
          <w:ilvl w:val="0"/>
          <w:numId w:val="1"/>
        </w:numPr>
        <w:suppressAutoHyphens/>
        <w:jc w:val="both"/>
        <w:rPr>
          <w:rFonts w:ascii="Corbel" w:hAnsi="Corbel"/>
        </w:rPr>
      </w:pPr>
      <w:r w:rsidRPr="00012F8D">
        <w:rPr>
          <w:rFonts w:ascii="Corbel" w:hAnsi="Corbel"/>
        </w:rPr>
        <w:t>im Fachausschuss das Protokoll des semesterweisen Treffens mit der Doktorandin/dem Doktoranden zwecks Kreditpunktvergabe einzureichen</w:t>
      </w:r>
      <w:r w:rsidR="009173C9">
        <w:rPr>
          <w:rFonts w:ascii="Corbel" w:hAnsi="Corbel"/>
        </w:rPr>
        <w:t>,</w:t>
      </w:r>
      <w:r w:rsidRPr="00012F8D">
        <w:rPr>
          <w:rFonts w:ascii="Corbel" w:hAnsi="Corbel"/>
        </w:rPr>
        <w:t xml:space="preserve"> </w:t>
      </w:r>
    </w:p>
    <w:p w:rsidR="003414F0" w:rsidRPr="00012F8D" w:rsidRDefault="003414F0" w:rsidP="003414F0">
      <w:pPr>
        <w:widowControl w:val="0"/>
        <w:numPr>
          <w:ilvl w:val="0"/>
          <w:numId w:val="1"/>
        </w:numPr>
        <w:suppressAutoHyphens/>
        <w:jc w:val="both"/>
        <w:rPr>
          <w:rFonts w:ascii="Corbel" w:hAnsi="Corbel"/>
        </w:rPr>
      </w:pPr>
      <w:r w:rsidRPr="00012F8D">
        <w:rPr>
          <w:rFonts w:ascii="Corbel" w:hAnsi="Corbel"/>
        </w:rPr>
        <w:t>die Doktorandin</w:t>
      </w:r>
      <w:r w:rsidR="00DE3EF7">
        <w:rPr>
          <w:rFonts w:ascii="Corbel" w:hAnsi="Corbel"/>
        </w:rPr>
        <w:t xml:space="preserve"> </w:t>
      </w:r>
      <w:r w:rsidRPr="00012F8D">
        <w:rPr>
          <w:rFonts w:ascii="Corbel" w:hAnsi="Corbel"/>
        </w:rPr>
        <w:t>/</w:t>
      </w:r>
      <w:r w:rsidR="00093430">
        <w:rPr>
          <w:rFonts w:ascii="Corbel" w:hAnsi="Corbel"/>
        </w:rPr>
        <w:t xml:space="preserve"> </w:t>
      </w:r>
      <w:r w:rsidRPr="00012F8D">
        <w:rPr>
          <w:rFonts w:ascii="Corbel" w:hAnsi="Corbel"/>
        </w:rPr>
        <w:t>den Doktoranden bei der Modifikation des Konzepts zu unterstützen, sofern sich im Verlauf des Arbeitsprozesses herausstellt, dass das am Beginn vereinbarte Vorhaben nicht realisierbar ist</w:t>
      </w:r>
      <w:r w:rsidR="009173C9">
        <w:rPr>
          <w:rFonts w:ascii="Corbel" w:hAnsi="Corbel"/>
        </w:rPr>
        <w:t>,</w:t>
      </w:r>
    </w:p>
    <w:p w:rsidR="003414F0" w:rsidRPr="00012F8D" w:rsidRDefault="003A7779" w:rsidP="003414F0">
      <w:pPr>
        <w:widowControl w:val="0"/>
        <w:numPr>
          <w:ilvl w:val="0"/>
          <w:numId w:val="1"/>
        </w:numPr>
        <w:suppressAutoHyphens/>
        <w:jc w:val="both"/>
        <w:rPr>
          <w:rFonts w:ascii="Corbel" w:hAnsi="Corbel"/>
        </w:rPr>
      </w:pPr>
      <w:r w:rsidRPr="00012F8D">
        <w:rPr>
          <w:rFonts w:ascii="Corbel" w:hAnsi="Corbel"/>
        </w:rPr>
        <w:t>die Doktorandin/</w:t>
      </w:r>
      <w:r w:rsidR="00093430">
        <w:rPr>
          <w:rFonts w:ascii="Corbel" w:hAnsi="Corbel"/>
        </w:rPr>
        <w:t xml:space="preserve"> </w:t>
      </w:r>
      <w:r w:rsidR="00EC77D0" w:rsidRPr="00012F8D">
        <w:rPr>
          <w:rFonts w:ascii="Corbel" w:hAnsi="Corbel"/>
        </w:rPr>
        <w:t>den Doktoranden</w:t>
      </w:r>
      <w:r w:rsidR="003414F0" w:rsidRPr="00012F8D">
        <w:rPr>
          <w:rFonts w:ascii="Corbel" w:hAnsi="Corbel"/>
        </w:rPr>
        <w:t xml:space="preserve"> zu motivieren, die Dissertation öffentlich zu präsentieren bzw. ihr</w:t>
      </w:r>
      <w:r w:rsidR="009173C9">
        <w:rPr>
          <w:rFonts w:ascii="Corbel" w:hAnsi="Corbel"/>
        </w:rPr>
        <w:t xml:space="preserve"> bzw. ihm</w:t>
      </w:r>
      <w:r w:rsidR="003414F0" w:rsidRPr="00012F8D">
        <w:rPr>
          <w:rFonts w:ascii="Corbel" w:hAnsi="Corbel"/>
        </w:rPr>
        <w:t xml:space="preserve"> entsprechende Informationen über Konferenzen oder Tagungen zukommen zu lassen sowie Kontakte zu facheinschlägigen WissenschaftskollegInnen zu ermöglichen</w:t>
      </w:r>
      <w:r w:rsidR="00FC43C7">
        <w:rPr>
          <w:rFonts w:ascii="Corbel" w:hAnsi="Corbel"/>
        </w:rPr>
        <w:t>,</w:t>
      </w:r>
    </w:p>
    <w:p w:rsidR="003414F0" w:rsidRPr="00012F8D" w:rsidRDefault="003414F0" w:rsidP="003414F0">
      <w:pPr>
        <w:widowControl w:val="0"/>
        <w:numPr>
          <w:ilvl w:val="0"/>
          <w:numId w:val="1"/>
        </w:numPr>
        <w:suppressAutoHyphens/>
        <w:jc w:val="both"/>
        <w:rPr>
          <w:rFonts w:ascii="Corbel" w:hAnsi="Corbel"/>
        </w:rPr>
      </w:pPr>
      <w:r w:rsidRPr="00012F8D">
        <w:rPr>
          <w:rFonts w:ascii="Corbel" w:hAnsi="Corbel"/>
        </w:rPr>
        <w:t>DoktorandInnen beim Publizieren der Dissertation oder eines Teils der Dissertation, etwa in Form eines Empfehlungsschreibens oder hinsichtlich der Verlagssuche, behilflich zu sein</w:t>
      </w:r>
      <w:r w:rsidR="00FC43C7">
        <w:rPr>
          <w:rFonts w:ascii="Corbel" w:hAnsi="Corbel"/>
        </w:rPr>
        <w:t>,</w:t>
      </w:r>
    </w:p>
    <w:p w:rsidR="003414F0" w:rsidRPr="00012F8D" w:rsidRDefault="003414F0" w:rsidP="003414F0">
      <w:pPr>
        <w:widowControl w:val="0"/>
        <w:numPr>
          <w:ilvl w:val="0"/>
          <w:numId w:val="1"/>
        </w:numPr>
        <w:suppressAutoHyphens/>
        <w:jc w:val="both"/>
        <w:rPr>
          <w:rFonts w:ascii="Corbel" w:hAnsi="Corbel"/>
        </w:rPr>
      </w:pPr>
      <w:r w:rsidRPr="00012F8D">
        <w:rPr>
          <w:rFonts w:ascii="Corbel" w:hAnsi="Corbel"/>
        </w:rPr>
        <w:t>bei etwaigen Störungen des Dissertationsfortschritts als Ansprechperson zur Verfügung zu stehen und gegebenenfalls Lösungen anzubieten.</w:t>
      </w:r>
    </w:p>
    <w:p w:rsidR="003414F0" w:rsidRPr="00012F8D" w:rsidRDefault="003414F0" w:rsidP="003414F0">
      <w:pPr>
        <w:jc w:val="both"/>
        <w:rPr>
          <w:rFonts w:ascii="Corbel" w:hAnsi="Corbel"/>
        </w:rPr>
      </w:pPr>
    </w:p>
    <w:p w:rsidR="003414F0" w:rsidRPr="00012F8D" w:rsidRDefault="00916467" w:rsidP="003414F0">
      <w:pPr>
        <w:jc w:val="both"/>
        <w:rPr>
          <w:rFonts w:ascii="Corbel" w:hAnsi="Corbel"/>
        </w:rPr>
      </w:pPr>
      <w:r>
        <w:rPr>
          <w:rFonts w:ascii="Corbel" w:hAnsi="Corbel"/>
        </w:rPr>
        <w:t xml:space="preserve">§ 7. </w:t>
      </w:r>
      <w:r w:rsidR="00EC77D0" w:rsidRPr="00012F8D">
        <w:rPr>
          <w:rFonts w:ascii="Corbel" w:hAnsi="Corbel"/>
        </w:rPr>
        <w:t>Die Doktorandi</w:t>
      </w:r>
      <w:r w:rsidR="003414F0" w:rsidRPr="00012F8D">
        <w:rPr>
          <w:rFonts w:ascii="Corbel" w:hAnsi="Corbel"/>
        </w:rPr>
        <w:t>n</w:t>
      </w:r>
      <w:r w:rsidR="00DE3EF7">
        <w:rPr>
          <w:rFonts w:ascii="Corbel" w:hAnsi="Corbel"/>
        </w:rPr>
        <w:t xml:space="preserve"> </w:t>
      </w:r>
      <w:r w:rsidR="00EC77D0" w:rsidRPr="00012F8D">
        <w:rPr>
          <w:rFonts w:ascii="Corbel" w:hAnsi="Corbel"/>
        </w:rPr>
        <w:t>/</w:t>
      </w:r>
      <w:r w:rsidR="00093430">
        <w:rPr>
          <w:rFonts w:ascii="Corbel" w:hAnsi="Corbel"/>
        </w:rPr>
        <w:t xml:space="preserve"> </w:t>
      </w:r>
      <w:r w:rsidR="00EC77D0" w:rsidRPr="00012F8D">
        <w:rPr>
          <w:rFonts w:ascii="Corbel" w:hAnsi="Corbel"/>
        </w:rPr>
        <w:t>der Doktorand</w:t>
      </w:r>
      <w:r w:rsidR="003414F0" w:rsidRPr="00012F8D">
        <w:rPr>
          <w:rFonts w:ascii="Corbel" w:hAnsi="Corbel"/>
        </w:rPr>
        <w:t xml:space="preserve"> verpflichtet sich</w:t>
      </w:r>
    </w:p>
    <w:p w:rsidR="003414F0" w:rsidRPr="00012F8D" w:rsidRDefault="003414F0" w:rsidP="003414F0">
      <w:pPr>
        <w:pStyle w:val="FreieForm"/>
        <w:numPr>
          <w:ilvl w:val="0"/>
          <w:numId w:val="3"/>
        </w:numPr>
        <w:rPr>
          <w:rFonts w:ascii="Corbel" w:hAnsi="Corbel"/>
          <w:sz w:val="24"/>
          <w:szCs w:val="24"/>
        </w:rPr>
      </w:pPr>
      <w:r w:rsidRPr="00012F8D">
        <w:rPr>
          <w:rFonts w:ascii="Corbel" w:eastAsia="SimSun" w:hAnsi="Corbel" w:cs="Mangal"/>
          <w:color w:val="auto"/>
          <w:kern w:val="1"/>
          <w:sz w:val="24"/>
          <w:szCs w:val="24"/>
          <w:lang w:val="de-DE" w:eastAsia="hi-IN" w:bidi="hi-IN"/>
        </w:rPr>
        <w:t xml:space="preserve">die Einhaltung des vereinbarten Zeitplans anzustreben bzw. den Zeitplan ggf. entsprechend zu überarbeiten sowie </w:t>
      </w:r>
      <w:ins w:id="38" w:author="Lelle Gulyás" w:date="2015-01-30T11:25:00Z">
        <w:r w:rsidR="00E1428D">
          <w:rPr>
            <w:rFonts w:ascii="Corbel" w:eastAsia="SimSun" w:hAnsi="Corbel" w:cs="Mangal"/>
            <w:color w:val="auto"/>
            <w:kern w:val="1"/>
            <w:sz w:val="24"/>
            <w:szCs w:val="24"/>
            <w:lang w:val="de-DE" w:eastAsia="hi-IN" w:bidi="hi-IN"/>
          </w:rPr>
          <w:t xml:space="preserve">den Betreuer / </w:t>
        </w:r>
      </w:ins>
      <w:r w:rsidRPr="00012F8D">
        <w:rPr>
          <w:rFonts w:ascii="Corbel" w:eastAsia="SimSun" w:hAnsi="Corbel" w:cs="Mangal"/>
          <w:color w:val="auto"/>
          <w:kern w:val="1"/>
          <w:sz w:val="24"/>
          <w:szCs w:val="24"/>
          <w:lang w:val="de-DE" w:eastAsia="hi-IN" w:bidi="hi-IN"/>
        </w:rPr>
        <w:t>die Betreuerin umgehend zu informieren so eine längere Arbeitsunterbrechung notwendig wird</w:t>
      </w:r>
      <w:r w:rsidR="00FC43C7">
        <w:rPr>
          <w:rFonts w:ascii="Corbel" w:eastAsia="SimSun" w:hAnsi="Corbel" w:cs="Mangal"/>
          <w:color w:val="auto"/>
          <w:kern w:val="1"/>
          <w:sz w:val="24"/>
          <w:szCs w:val="24"/>
          <w:lang w:val="de-DE" w:eastAsia="hi-IN" w:bidi="hi-IN"/>
        </w:rPr>
        <w:t>,</w:t>
      </w:r>
    </w:p>
    <w:p w:rsidR="003414F0" w:rsidRPr="00012F8D" w:rsidRDefault="003414F0" w:rsidP="003414F0">
      <w:pPr>
        <w:widowControl w:val="0"/>
        <w:numPr>
          <w:ilvl w:val="0"/>
          <w:numId w:val="2"/>
        </w:numPr>
        <w:suppressAutoHyphens/>
        <w:jc w:val="both"/>
        <w:rPr>
          <w:rFonts w:ascii="Corbel" w:hAnsi="Corbel"/>
        </w:rPr>
      </w:pPr>
      <w:r w:rsidRPr="00012F8D">
        <w:rPr>
          <w:rFonts w:ascii="Corbel" w:hAnsi="Corbel"/>
        </w:rPr>
        <w:t>die Fertigstellung des Dissertationsvorhabens in Anl</w:t>
      </w:r>
      <w:r w:rsidR="00EC77D0" w:rsidRPr="00012F8D">
        <w:rPr>
          <w:rFonts w:ascii="Corbel" w:hAnsi="Corbel"/>
        </w:rPr>
        <w:t>ehnung an den gemeinsam mit der Betreueri</w:t>
      </w:r>
      <w:r w:rsidRPr="00012F8D">
        <w:rPr>
          <w:rFonts w:ascii="Corbel" w:hAnsi="Corbel"/>
        </w:rPr>
        <w:t>n</w:t>
      </w:r>
      <w:r w:rsidR="00EC77D0" w:rsidRPr="00012F8D">
        <w:rPr>
          <w:rFonts w:ascii="Corbel" w:hAnsi="Corbel"/>
        </w:rPr>
        <w:t>/</w:t>
      </w:r>
      <w:r w:rsidR="00093430">
        <w:rPr>
          <w:rFonts w:ascii="Corbel" w:hAnsi="Corbel"/>
        </w:rPr>
        <w:t xml:space="preserve"> </w:t>
      </w:r>
      <w:r w:rsidR="00EC77D0" w:rsidRPr="00012F8D">
        <w:rPr>
          <w:rFonts w:ascii="Corbel" w:hAnsi="Corbel"/>
        </w:rPr>
        <w:t>dem Betreuer</w:t>
      </w:r>
      <w:r w:rsidRPr="00012F8D">
        <w:rPr>
          <w:rFonts w:ascii="Corbel" w:hAnsi="Corbel"/>
        </w:rPr>
        <w:t xml:space="preserve"> erstellten Zeitplan und an den Ausbildungsplan der AUB anzustreben</w:t>
      </w:r>
      <w:r w:rsidR="00FC43C7">
        <w:rPr>
          <w:rFonts w:ascii="Corbel" w:hAnsi="Corbel"/>
        </w:rPr>
        <w:t>,</w:t>
      </w:r>
    </w:p>
    <w:p w:rsidR="003414F0" w:rsidRPr="00012F8D" w:rsidRDefault="003414F0" w:rsidP="003414F0">
      <w:pPr>
        <w:widowControl w:val="0"/>
        <w:numPr>
          <w:ilvl w:val="0"/>
          <w:numId w:val="2"/>
        </w:numPr>
        <w:suppressAutoHyphens/>
        <w:jc w:val="both"/>
        <w:rPr>
          <w:rFonts w:ascii="Corbel" w:hAnsi="Corbel"/>
        </w:rPr>
      </w:pPr>
      <w:r w:rsidRPr="00012F8D">
        <w:rPr>
          <w:rFonts w:ascii="Corbel" w:hAnsi="Corbel"/>
        </w:rPr>
        <w:t>Besprechungstermine mit der</w:t>
      </w:r>
      <w:r w:rsidR="00EC77D0" w:rsidRPr="00012F8D">
        <w:rPr>
          <w:rFonts w:ascii="Corbel" w:hAnsi="Corbel"/>
        </w:rPr>
        <w:t xml:space="preserve"> Betreueri</w:t>
      </w:r>
      <w:r w:rsidRPr="00012F8D">
        <w:rPr>
          <w:rFonts w:ascii="Corbel" w:hAnsi="Corbel"/>
        </w:rPr>
        <w:t>n</w:t>
      </w:r>
      <w:r w:rsidR="00EC77D0" w:rsidRPr="00012F8D">
        <w:rPr>
          <w:rFonts w:ascii="Corbel" w:hAnsi="Corbel"/>
        </w:rPr>
        <w:t>/</w:t>
      </w:r>
      <w:r w:rsidR="00093430">
        <w:rPr>
          <w:rFonts w:ascii="Corbel" w:hAnsi="Corbel"/>
        </w:rPr>
        <w:t xml:space="preserve"> </w:t>
      </w:r>
      <w:r w:rsidR="00EC77D0" w:rsidRPr="00012F8D">
        <w:rPr>
          <w:rFonts w:ascii="Corbel" w:hAnsi="Corbel"/>
        </w:rPr>
        <w:t>dem Betreuer</w:t>
      </w:r>
      <w:r w:rsidRPr="00012F8D">
        <w:rPr>
          <w:rFonts w:ascii="Corbel" w:hAnsi="Corbel"/>
        </w:rPr>
        <w:t xml:space="preserve"> wahrzunehmen</w:t>
      </w:r>
      <w:r w:rsidR="00FC43C7">
        <w:rPr>
          <w:rFonts w:ascii="Corbel" w:hAnsi="Corbel"/>
        </w:rPr>
        <w:t>,</w:t>
      </w:r>
    </w:p>
    <w:p w:rsidR="003414F0" w:rsidRPr="00012F8D" w:rsidRDefault="003414F0" w:rsidP="003414F0">
      <w:pPr>
        <w:widowControl w:val="0"/>
        <w:numPr>
          <w:ilvl w:val="0"/>
          <w:numId w:val="2"/>
        </w:numPr>
        <w:suppressAutoHyphens/>
        <w:jc w:val="both"/>
        <w:rPr>
          <w:rFonts w:ascii="Corbel" w:hAnsi="Corbel"/>
        </w:rPr>
      </w:pPr>
      <w:r w:rsidRPr="00012F8D">
        <w:rPr>
          <w:rFonts w:ascii="Corbel" w:hAnsi="Corbel"/>
        </w:rPr>
        <w:t>der</w:t>
      </w:r>
      <w:r w:rsidR="003A7779" w:rsidRPr="00012F8D">
        <w:rPr>
          <w:rFonts w:ascii="Corbel" w:hAnsi="Corbel"/>
        </w:rPr>
        <w:t xml:space="preserve"> Betreueri</w:t>
      </w:r>
      <w:r w:rsidRPr="00012F8D">
        <w:rPr>
          <w:rFonts w:ascii="Corbel" w:hAnsi="Corbel"/>
        </w:rPr>
        <w:t>n</w:t>
      </w:r>
      <w:r w:rsidR="003A7779" w:rsidRPr="00012F8D">
        <w:rPr>
          <w:rFonts w:ascii="Corbel" w:hAnsi="Corbel"/>
        </w:rPr>
        <w:t xml:space="preserve">/dem Betreuer </w:t>
      </w:r>
      <w:r w:rsidRPr="00012F8D">
        <w:rPr>
          <w:rFonts w:ascii="Corbel" w:hAnsi="Corbel"/>
        </w:rPr>
        <w:t>im Rahmen der Betreuungsgespräche über den Fortschritt der Dissertation, insbesondere auch über Verzögerungen oder Unterbrechungen, zu berichten</w:t>
      </w:r>
      <w:r w:rsidR="00FC43C7">
        <w:rPr>
          <w:rFonts w:ascii="Corbel" w:hAnsi="Corbel"/>
        </w:rPr>
        <w:t>,</w:t>
      </w:r>
    </w:p>
    <w:p w:rsidR="003414F0" w:rsidRPr="00012F8D" w:rsidRDefault="003414F0" w:rsidP="003414F0">
      <w:pPr>
        <w:widowControl w:val="0"/>
        <w:numPr>
          <w:ilvl w:val="0"/>
          <w:numId w:val="2"/>
        </w:numPr>
        <w:suppressAutoHyphens/>
        <w:jc w:val="both"/>
        <w:rPr>
          <w:rFonts w:ascii="Corbel" w:hAnsi="Corbel"/>
        </w:rPr>
      </w:pPr>
      <w:r w:rsidRPr="00012F8D">
        <w:rPr>
          <w:rFonts w:ascii="Corbel" w:hAnsi="Corbel"/>
        </w:rPr>
        <w:lastRenderedPageBreak/>
        <w:t>außerdem für über das verpflichtende Betreuungsgespräch hinaus gehende Kommunikation, sei sie schriftlich oder mündlich, zur Verfügung zu stehen</w:t>
      </w:r>
      <w:r w:rsidR="00FC43C7">
        <w:rPr>
          <w:rFonts w:ascii="Corbel" w:hAnsi="Corbel"/>
        </w:rPr>
        <w:t>,</w:t>
      </w:r>
    </w:p>
    <w:p w:rsidR="003414F0" w:rsidRDefault="003414F0" w:rsidP="003414F0">
      <w:pPr>
        <w:widowControl w:val="0"/>
        <w:numPr>
          <w:ilvl w:val="0"/>
          <w:numId w:val="2"/>
        </w:numPr>
        <w:suppressAutoHyphens/>
        <w:jc w:val="both"/>
        <w:rPr>
          <w:rFonts w:ascii="Corbel" w:hAnsi="Corbel"/>
        </w:rPr>
      </w:pPr>
      <w:r w:rsidRPr="00012F8D">
        <w:rPr>
          <w:rFonts w:ascii="Corbel" w:hAnsi="Corbel"/>
        </w:rPr>
        <w:t>die Betreuer</w:t>
      </w:r>
      <w:r w:rsidR="00EC77D0" w:rsidRPr="00012F8D">
        <w:rPr>
          <w:rFonts w:ascii="Corbel" w:hAnsi="Corbel"/>
        </w:rPr>
        <w:t>in/</w:t>
      </w:r>
      <w:r w:rsidR="00093430">
        <w:rPr>
          <w:rFonts w:ascii="Corbel" w:hAnsi="Corbel"/>
        </w:rPr>
        <w:t xml:space="preserve"> </w:t>
      </w:r>
      <w:del w:id="39" w:author="Lelle Gulyás" w:date="2015-01-30T11:26:00Z">
        <w:r w:rsidR="00EC77D0" w:rsidRPr="00012F8D" w:rsidDel="00E1428D">
          <w:rPr>
            <w:rFonts w:ascii="Corbel" w:hAnsi="Corbel"/>
          </w:rPr>
          <w:delText xml:space="preserve">der </w:delText>
        </w:r>
      </w:del>
      <w:ins w:id="40" w:author="Lelle Gulyás" w:date="2015-01-30T11:26:00Z">
        <w:r w:rsidR="00E1428D" w:rsidRPr="00012F8D">
          <w:rPr>
            <w:rFonts w:ascii="Corbel" w:hAnsi="Corbel"/>
          </w:rPr>
          <w:t>de</w:t>
        </w:r>
        <w:r w:rsidR="00E1428D">
          <w:rPr>
            <w:rFonts w:ascii="Corbel" w:hAnsi="Corbel"/>
          </w:rPr>
          <w:t>n</w:t>
        </w:r>
        <w:r w:rsidR="00E1428D" w:rsidRPr="00012F8D">
          <w:rPr>
            <w:rFonts w:ascii="Corbel" w:hAnsi="Corbel"/>
          </w:rPr>
          <w:t xml:space="preserve"> </w:t>
        </w:r>
      </w:ins>
      <w:r w:rsidR="00EC77D0" w:rsidRPr="00012F8D">
        <w:rPr>
          <w:rFonts w:ascii="Corbel" w:hAnsi="Corbel"/>
        </w:rPr>
        <w:t>Betreuer</w:t>
      </w:r>
      <w:r w:rsidRPr="00012F8D">
        <w:rPr>
          <w:rFonts w:ascii="Corbel" w:hAnsi="Corbel"/>
        </w:rPr>
        <w:t xml:space="preserve"> über ein Zurücklegen des Themas zu informieren</w:t>
      </w:r>
      <w:r w:rsidR="00FC43C7">
        <w:rPr>
          <w:rFonts w:ascii="Corbel" w:hAnsi="Corbel"/>
        </w:rPr>
        <w:t>,</w:t>
      </w:r>
    </w:p>
    <w:p w:rsidR="003414F0" w:rsidRPr="002A5545" w:rsidRDefault="003414F0" w:rsidP="002A5545">
      <w:pPr>
        <w:widowControl w:val="0"/>
        <w:numPr>
          <w:ilvl w:val="0"/>
          <w:numId w:val="2"/>
        </w:numPr>
        <w:suppressAutoHyphens/>
        <w:jc w:val="both"/>
        <w:rPr>
          <w:rFonts w:ascii="Corbel" w:hAnsi="Corbel"/>
        </w:rPr>
      </w:pPr>
      <w:r w:rsidRPr="002A5545">
        <w:rPr>
          <w:rFonts w:ascii="Corbel" w:hAnsi="Corbel"/>
        </w:rPr>
        <w:t xml:space="preserve">die Dissertation bzw. die Arbeit </w:t>
      </w:r>
      <w:del w:id="41" w:author="Lelle Gulyás" w:date="2015-01-30T11:27:00Z">
        <w:r w:rsidRPr="002A5545" w:rsidDel="00E1428D">
          <w:rPr>
            <w:rFonts w:ascii="Corbel" w:hAnsi="Corbel"/>
          </w:rPr>
          <w:delText xml:space="preserve">daran </w:delText>
        </w:r>
      </w:del>
      <w:r w:rsidRPr="002A5545">
        <w:rPr>
          <w:rFonts w:ascii="Corbel" w:hAnsi="Corbel"/>
        </w:rPr>
        <w:t xml:space="preserve">in </w:t>
      </w:r>
      <w:ins w:id="42" w:author="Lelle Gulyás" w:date="2015-01-30T11:27:00Z">
        <w:r w:rsidR="00E1428D" w:rsidRPr="002A5545">
          <w:rPr>
            <w:rFonts w:ascii="Corbel" w:hAnsi="Corbel"/>
          </w:rPr>
          <w:t xml:space="preserve">daran </w:t>
        </w:r>
      </w:ins>
      <w:r w:rsidRPr="002A5545">
        <w:rPr>
          <w:rFonts w:ascii="Corbel" w:hAnsi="Corbel"/>
        </w:rPr>
        <w:t>geeigneter Form, z.</w:t>
      </w:r>
      <w:r w:rsidR="00FC43C7" w:rsidRPr="002A5545">
        <w:rPr>
          <w:rFonts w:ascii="Corbel" w:hAnsi="Corbel"/>
        </w:rPr>
        <w:t xml:space="preserve"> </w:t>
      </w:r>
      <w:r w:rsidRPr="002A5545">
        <w:rPr>
          <w:rFonts w:ascii="Corbel" w:hAnsi="Corbel"/>
        </w:rPr>
        <w:t>B. auf Konferenzen, im Fachbereich, im Doktorandenkolloquium etc. zu präsentieren</w:t>
      </w:r>
      <w:r w:rsidR="00FC43C7" w:rsidRPr="002A5545">
        <w:rPr>
          <w:rFonts w:ascii="Corbel" w:hAnsi="Corbel"/>
        </w:rPr>
        <w:t>.</w:t>
      </w:r>
    </w:p>
    <w:p w:rsidR="002A5545" w:rsidRPr="00012F8D" w:rsidRDefault="002A5545" w:rsidP="002A5545">
      <w:pPr>
        <w:widowControl w:val="0"/>
        <w:suppressAutoHyphens/>
        <w:ind w:left="720"/>
        <w:jc w:val="both"/>
        <w:rPr>
          <w:rFonts w:ascii="Corbel" w:hAnsi="Corbel"/>
        </w:rPr>
      </w:pPr>
    </w:p>
    <w:p w:rsidR="003414F0" w:rsidRPr="00012F8D" w:rsidRDefault="003414F0" w:rsidP="003414F0">
      <w:pPr>
        <w:jc w:val="both"/>
        <w:rPr>
          <w:rFonts w:ascii="Corbel" w:hAnsi="Corbel"/>
        </w:rPr>
      </w:pPr>
      <w:r w:rsidRPr="00012F8D">
        <w:rPr>
          <w:rFonts w:ascii="Corbel" w:hAnsi="Corbel"/>
        </w:rPr>
        <w:t xml:space="preserve">§ </w:t>
      </w:r>
      <w:r w:rsidR="00A96DBC">
        <w:rPr>
          <w:rFonts w:ascii="Corbel" w:hAnsi="Corbel"/>
        </w:rPr>
        <w:t>8</w:t>
      </w:r>
      <w:r w:rsidRPr="00012F8D">
        <w:rPr>
          <w:rFonts w:ascii="Corbel" w:hAnsi="Corbel"/>
        </w:rPr>
        <w:t>. Kommt die Doktorand</w:t>
      </w:r>
      <w:r w:rsidR="00FC43C7">
        <w:rPr>
          <w:rFonts w:ascii="Corbel" w:hAnsi="Corbel"/>
        </w:rPr>
        <w:t>in</w:t>
      </w:r>
      <w:r w:rsidR="00093430">
        <w:rPr>
          <w:rFonts w:ascii="Corbel" w:hAnsi="Corbel"/>
        </w:rPr>
        <w:t xml:space="preserve"> </w:t>
      </w:r>
      <w:r w:rsidR="00FC43C7">
        <w:rPr>
          <w:rFonts w:ascii="Corbel" w:hAnsi="Corbel"/>
        </w:rPr>
        <w:t>/</w:t>
      </w:r>
      <w:r w:rsidR="00093430">
        <w:rPr>
          <w:rFonts w:ascii="Corbel" w:hAnsi="Corbel"/>
        </w:rPr>
        <w:t xml:space="preserve"> </w:t>
      </w:r>
      <w:r w:rsidR="00FC43C7">
        <w:rPr>
          <w:rFonts w:ascii="Corbel" w:hAnsi="Corbel"/>
        </w:rPr>
        <w:t>der Doktorand</w:t>
      </w:r>
      <w:r w:rsidR="00093430">
        <w:rPr>
          <w:rFonts w:ascii="Corbel" w:hAnsi="Corbel"/>
        </w:rPr>
        <w:t xml:space="preserve"> </w:t>
      </w:r>
      <w:r w:rsidRPr="00012F8D">
        <w:rPr>
          <w:rFonts w:ascii="Corbel" w:hAnsi="Corbel"/>
        </w:rPr>
        <w:t>oder die Betreuer</w:t>
      </w:r>
      <w:r w:rsidR="00FC43C7">
        <w:rPr>
          <w:rFonts w:ascii="Corbel" w:hAnsi="Corbel"/>
        </w:rPr>
        <w:t>in</w:t>
      </w:r>
      <w:r w:rsidR="00093430">
        <w:rPr>
          <w:rFonts w:ascii="Corbel" w:hAnsi="Corbel"/>
        </w:rPr>
        <w:t xml:space="preserve"> </w:t>
      </w:r>
      <w:r w:rsidR="00FC43C7">
        <w:rPr>
          <w:rFonts w:ascii="Corbel" w:hAnsi="Corbel"/>
        </w:rPr>
        <w:t>/</w:t>
      </w:r>
      <w:r w:rsidR="00093430">
        <w:rPr>
          <w:rFonts w:ascii="Corbel" w:hAnsi="Corbel"/>
        </w:rPr>
        <w:t xml:space="preserve"> </w:t>
      </w:r>
      <w:r w:rsidR="00FC43C7">
        <w:rPr>
          <w:rFonts w:ascii="Corbel" w:hAnsi="Corbel"/>
        </w:rPr>
        <w:t>der Betreuer</w:t>
      </w:r>
      <w:r w:rsidRPr="00012F8D">
        <w:rPr>
          <w:rFonts w:ascii="Corbel" w:hAnsi="Corbel"/>
        </w:rPr>
        <w:t xml:space="preserve"> den o.g. Pflichten nicht nach und können die Differenzen nicht im Gespräch ausgeräumt werden</w:t>
      </w:r>
      <w:r w:rsidR="00920AC6" w:rsidRPr="00012F8D">
        <w:rPr>
          <w:rFonts w:ascii="Corbel" w:hAnsi="Corbel"/>
        </w:rPr>
        <w:t>,</w:t>
      </w:r>
      <w:r w:rsidRPr="00012F8D">
        <w:rPr>
          <w:rFonts w:ascii="Corbel" w:hAnsi="Corbel"/>
        </w:rPr>
        <w:t xml:space="preserve"> sind folgende Schritte vorgesehen:</w:t>
      </w:r>
    </w:p>
    <w:p w:rsidR="00CE0225" w:rsidRPr="00E37FA5" w:rsidRDefault="001C38C8" w:rsidP="00E7310E">
      <w:pPr>
        <w:pStyle w:val="FreieForm"/>
        <w:numPr>
          <w:ilvl w:val="0"/>
          <w:numId w:val="5"/>
        </w:numPr>
        <w:jc w:val="both"/>
        <w:rPr>
          <w:rFonts w:ascii="Corbel" w:hAnsi="Corbel"/>
          <w:sz w:val="24"/>
          <w:szCs w:val="24"/>
        </w:rPr>
      </w:pPr>
      <w:r w:rsidRPr="00E7310E">
        <w:rPr>
          <w:rFonts w:ascii="Corbel" w:hAnsi="Corbel"/>
          <w:sz w:val="24"/>
          <w:szCs w:val="24"/>
        </w:rPr>
        <w:t xml:space="preserve">Gespräch unter Beteiligung </w:t>
      </w:r>
      <w:r w:rsidR="00CE0225" w:rsidRPr="00E7310E">
        <w:rPr>
          <w:rFonts w:ascii="Corbel" w:hAnsi="Corbel"/>
          <w:sz w:val="24"/>
          <w:szCs w:val="24"/>
        </w:rPr>
        <w:t>der Doktorandin</w:t>
      </w:r>
      <w:r w:rsidR="00093430">
        <w:rPr>
          <w:rFonts w:ascii="Corbel" w:hAnsi="Corbel"/>
          <w:sz w:val="24"/>
          <w:szCs w:val="24"/>
        </w:rPr>
        <w:t xml:space="preserve"> </w:t>
      </w:r>
      <w:r w:rsidR="00FC43C7" w:rsidRPr="00E7310E">
        <w:rPr>
          <w:rFonts w:ascii="Corbel" w:hAnsi="Corbel"/>
          <w:sz w:val="24"/>
          <w:szCs w:val="24"/>
        </w:rPr>
        <w:t xml:space="preserve">/ </w:t>
      </w:r>
      <w:r w:rsidR="00DE3EF7" w:rsidRPr="00E7310E">
        <w:rPr>
          <w:rFonts w:ascii="Corbel" w:hAnsi="Corbel"/>
          <w:sz w:val="24"/>
          <w:szCs w:val="24"/>
        </w:rPr>
        <w:t>d</w:t>
      </w:r>
      <w:r w:rsidR="00FC43C7" w:rsidRPr="00E7310E">
        <w:rPr>
          <w:rFonts w:ascii="Corbel" w:hAnsi="Corbel"/>
          <w:sz w:val="24"/>
          <w:szCs w:val="24"/>
        </w:rPr>
        <w:t>es Doktoranden</w:t>
      </w:r>
      <w:r w:rsidR="00CE0225" w:rsidRPr="00E7310E">
        <w:rPr>
          <w:rFonts w:ascii="Corbel" w:hAnsi="Corbel"/>
          <w:sz w:val="24"/>
          <w:szCs w:val="24"/>
        </w:rPr>
        <w:t xml:space="preserve">, </w:t>
      </w:r>
      <w:r w:rsidR="00FC43C7" w:rsidRPr="00E37FA5">
        <w:rPr>
          <w:rFonts w:ascii="Corbel" w:hAnsi="Corbel"/>
          <w:sz w:val="24"/>
          <w:szCs w:val="24"/>
        </w:rPr>
        <w:t>der Betreuerin</w:t>
      </w:r>
      <w:r w:rsidR="00DE3EF7" w:rsidRPr="00E37FA5">
        <w:rPr>
          <w:rFonts w:ascii="Corbel" w:hAnsi="Corbel"/>
          <w:sz w:val="24"/>
          <w:szCs w:val="24"/>
        </w:rPr>
        <w:t xml:space="preserve"> </w:t>
      </w:r>
      <w:r w:rsidR="00FC43C7" w:rsidRPr="00E37FA5">
        <w:rPr>
          <w:rFonts w:ascii="Corbel" w:hAnsi="Corbel"/>
          <w:sz w:val="24"/>
          <w:szCs w:val="24"/>
        </w:rPr>
        <w:t>/</w:t>
      </w:r>
      <w:r w:rsidR="00DE3EF7" w:rsidRPr="00E37FA5">
        <w:rPr>
          <w:rFonts w:ascii="Corbel" w:hAnsi="Corbel"/>
          <w:sz w:val="24"/>
          <w:szCs w:val="24"/>
        </w:rPr>
        <w:t xml:space="preserve"> </w:t>
      </w:r>
      <w:r w:rsidR="00CE0225" w:rsidRPr="00E37FA5">
        <w:rPr>
          <w:rFonts w:ascii="Corbel" w:hAnsi="Corbel"/>
          <w:sz w:val="24"/>
          <w:szCs w:val="24"/>
        </w:rPr>
        <w:t xml:space="preserve">des Betreuers sowie </w:t>
      </w:r>
      <w:r w:rsidR="00DE3EF7" w:rsidRPr="00E37FA5">
        <w:rPr>
          <w:rFonts w:ascii="Corbel" w:hAnsi="Corbel"/>
          <w:sz w:val="24"/>
          <w:szCs w:val="24"/>
        </w:rPr>
        <w:t xml:space="preserve">je einer </w:t>
      </w:r>
      <w:r w:rsidR="00CE0225" w:rsidRPr="00E37FA5">
        <w:rPr>
          <w:rFonts w:ascii="Corbel" w:hAnsi="Corbel"/>
          <w:sz w:val="24"/>
          <w:szCs w:val="24"/>
        </w:rPr>
        <w:t>V</w:t>
      </w:r>
      <w:r w:rsidRPr="00E37FA5">
        <w:rPr>
          <w:rFonts w:ascii="Corbel" w:hAnsi="Corbel"/>
          <w:sz w:val="24"/>
          <w:szCs w:val="24"/>
        </w:rPr>
        <w:t>ertrauensperson</w:t>
      </w:r>
      <w:r w:rsidR="00DE3EF7" w:rsidRPr="00E37FA5">
        <w:rPr>
          <w:rFonts w:ascii="Corbel" w:hAnsi="Corbel"/>
          <w:sz w:val="24"/>
          <w:szCs w:val="24"/>
        </w:rPr>
        <w:t xml:space="preserve"> beider Beteiligten</w:t>
      </w:r>
      <w:r w:rsidR="00CE0225" w:rsidRPr="00E37FA5">
        <w:rPr>
          <w:rFonts w:ascii="Corbel" w:hAnsi="Corbel"/>
          <w:sz w:val="24"/>
          <w:szCs w:val="24"/>
        </w:rPr>
        <w:t>. Über das Gespräch ist ein Protokoll zu führen</w:t>
      </w:r>
      <w:r w:rsidR="00DE3EF7" w:rsidRPr="00E37FA5">
        <w:rPr>
          <w:rFonts w:ascii="Corbel" w:hAnsi="Corbel"/>
          <w:sz w:val="24"/>
          <w:szCs w:val="24"/>
        </w:rPr>
        <w:t>.</w:t>
      </w:r>
      <w:r w:rsidR="00CE0225" w:rsidRPr="00E37FA5">
        <w:rPr>
          <w:rFonts w:ascii="Corbel" w:hAnsi="Corbel"/>
          <w:sz w:val="24"/>
          <w:szCs w:val="24"/>
        </w:rPr>
        <w:t xml:space="preserve"> Inhalt des Gespräches ist Vertraulichkeit zu bewahren. </w:t>
      </w:r>
      <w:r w:rsidR="00E7310E">
        <w:rPr>
          <w:rFonts w:ascii="Corbel" w:hAnsi="Corbel"/>
          <w:sz w:val="24"/>
          <w:szCs w:val="24"/>
        </w:rPr>
        <w:t>Ü</w:t>
      </w:r>
      <w:r w:rsidR="00CE0225" w:rsidRPr="00E7310E">
        <w:rPr>
          <w:rFonts w:ascii="Corbel" w:hAnsi="Corbel"/>
          <w:sz w:val="24"/>
          <w:szCs w:val="24"/>
        </w:rPr>
        <w:t>b</w:t>
      </w:r>
      <w:r w:rsidR="00DE3EF7" w:rsidRPr="00E7310E">
        <w:rPr>
          <w:rFonts w:ascii="Corbel" w:hAnsi="Corbel"/>
          <w:sz w:val="24"/>
          <w:szCs w:val="24"/>
        </w:rPr>
        <w:t>er</w:t>
      </w:r>
      <w:r w:rsidR="00CE0225" w:rsidRPr="00E7310E">
        <w:rPr>
          <w:rFonts w:ascii="Corbel" w:hAnsi="Corbel"/>
          <w:sz w:val="24"/>
          <w:szCs w:val="24"/>
        </w:rPr>
        <w:t xml:space="preserve"> das Ergebnis des Gespräches ist der Beirat zu informieren. </w:t>
      </w:r>
      <w:r w:rsidR="00E7310E" w:rsidRPr="00E37FA5">
        <w:rPr>
          <w:rFonts w:ascii="Corbel" w:hAnsi="Corbel"/>
          <w:sz w:val="24"/>
          <w:szCs w:val="24"/>
        </w:rPr>
        <w:t xml:space="preserve">Kann </w:t>
      </w:r>
      <w:r w:rsidR="00CE0225" w:rsidRPr="00E37FA5">
        <w:rPr>
          <w:rFonts w:ascii="Corbel" w:hAnsi="Corbel"/>
          <w:sz w:val="24"/>
          <w:szCs w:val="24"/>
        </w:rPr>
        <w:t>durch das Vermittlungsgespräch der Konflikt nicht gelöst werden, entscheidet der Beirat über weitere Schritte.</w:t>
      </w:r>
    </w:p>
    <w:p w:rsidR="003414F0" w:rsidRPr="00012F8D" w:rsidRDefault="003A7779" w:rsidP="003414F0">
      <w:pPr>
        <w:pStyle w:val="FreieForm"/>
        <w:numPr>
          <w:ilvl w:val="0"/>
          <w:numId w:val="5"/>
        </w:numPr>
        <w:jc w:val="both"/>
        <w:rPr>
          <w:rFonts w:ascii="Corbel" w:hAnsi="Corbel"/>
          <w:sz w:val="24"/>
          <w:szCs w:val="24"/>
        </w:rPr>
      </w:pPr>
      <w:r w:rsidRPr="00012F8D">
        <w:rPr>
          <w:rFonts w:ascii="Corbel" w:hAnsi="Corbel"/>
          <w:sz w:val="24"/>
          <w:szCs w:val="24"/>
        </w:rPr>
        <w:t>Der Beirat kann weitere Gespräche an</w:t>
      </w:r>
      <w:r w:rsidR="00E7310E">
        <w:rPr>
          <w:rFonts w:ascii="Corbel" w:hAnsi="Corbel"/>
          <w:sz w:val="24"/>
          <w:szCs w:val="24"/>
        </w:rPr>
        <w:t>ordnen</w:t>
      </w:r>
      <w:r w:rsidRPr="00012F8D">
        <w:rPr>
          <w:rFonts w:ascii="Corbel" w:hAnsi="Corbel"/>
          <w:sz w:val="24"/>
          <w:szCs w:val="24"/>
        </w:rPr>
        <w:t xml:space="preserve"> </w:t>
      </w:r>
      <w:r w:rsidR="003414F0" w:rsidRPr="00012F8D">
        <w:rPr>
          <w:rFonts w:ascii="Corbel" w:hAnsi="Corbel"/>
          <w:sz w:val="24"/>
          <w:szCs w:val="24"/>
        </w:rPr>
        <w:t>unter Beteiligung d</w:t>
      </w:r>
      <w:r w:rsidRPr="00012F8D">
        <w:rPr>
          <w:rFonts w:ascii="Corbel" w:hAnsi="Corbel"/>
          <w:sz w:val="24"/>
          <w:szCs w:val="24"/>
        </w:rPr>
        <w:t>er Doktorandin/</w:t>
      </w:r>
      <w:r w:rsidR="00093430">
        <w:rPr>
          <w:rFonts w:ascii="Corbel" w:hAnsi="Corbel"/>
          <w:sz w:val="24"/>
          <w:szCs w:val="24"/>
        </w:rPr>
        <w:t xml:space="preserve"> </w:t>
      </w:r>
      <w:r w:rsidR="00FC43C7">
        <w:rPr>
          <w:rFonts w:ascii="Corbel" w:hAnsi="Corbel"/>
          <w:sz w:val="24"/>
          <w:szCs w:val="24"/>
        </w:rPr>
        <w:t>des Doktorande</w:t>
      </w:r>
      <w:r w:rsidRPr="00012F8D">
        <w:rPr>
          <w:rFonts w:ascii="Corbel" w:hAnsi="Corbel"/>
          <w:sz w:val="24"/>
          <w:szCs w:val="24"/>
        </w:rPr>
        <w:t xml:space="preserve">n, der </w:t>
      </w:r>
      <w:r w:rsidR="003414F0" w:rsidRPr="00012F8D">
        <w:rPr>
          <w:rFonts w:ascii="Corbel" w:hAnsi="Corbel"/>
          <w:sz w:val="24"/>
          <w:szCs w:val="24"/>
        </w:rPr>
        <w:t>Betreuerin</w:t>
      </w:r>
      <w:r w:rsidRPr="00012F8D">
        <w:rPr>
          <w:rFonts w:ascii="Corbel" w:hAnsi="Corbel"/>
          <w:sz w:val="24"/>
          <w:szCs w:val="24"/>
        </w:rPr>
        <w:t xml:space="preserve"> des</w:t>
      </w:r>
      <w:r w:rsidR="00FC43C7">
        <w:rPr>
          <w:rFonts w:ascii="Corbel" w:hAnsi="Corbel"/>
          <w:sz w:val="24"/>
          <w:szCs w:val="24"/>
        </w:rPr>
        <w:t xml:space="preserve"> Betreuers</w:t>
      </w:r>
      <w:r w:rsidR="003414F0" w:rsidRPr="00012F8D">
        <w:rPr>
          <w:rFonts w:ascii="Corbel" w:hAnsi="Corbel"/>
          <w:sz w:val="24"/>
          <w:szCs w:val="24"/>
        </w:rPr>
        <w:t>, der Leit</w:t>
      </w:r>
      <w:r w:rsidR="00FC43C7">
        <w:rPr>
          <w:rFonts w:ascii="Corbel" w:hAnsi="Corbel"/>
          <w:sz w:val="24"/>
          <w:szCs w:val="24"/>
        </w:rPr>
        <w:t>erin</w:t>
      </w:r>
      <w:r w:rsidR="00421477">
        <w:rPr>
          <w:rFonts w:ascii="Corbel" w:hAnsi="Corbel"/>
          <w:sz w:val="24"/>
          <w:szCs w:val="24"/>
        </w:rPr>
        <w:t xml:space="preserve"> </w:t>
      </w:r>
      <w:r w:rsidR="00FC43C7">
        <w:rPr>
          <w:rFonts w:ascii="Corbel" w:hAnsi="Corbel"/>
          <w:sz w:val="24"/>
          <w:szCs w:val="24"/>
        </w:rPr>
        <w:t>/</w:t>
      </w:r>
      <w:r w:rsidR="00421477">
        <w:rPr>
          <w:rFonts w:ascii="Corbel" w:hAnsi="Corbel"/>
          <w:sz w:val="24"/>
          <w:szCs w:val="24"/>
        </w:rPr>
        <w:t xml:space="preserve"> </w:t>
      </w:r>
      <w:r w:rsidR="00FC43C7">
        <w:rPr>
          <w:rFonts w:ascii="Corbel" w:hAnsi="Corbel"/>
          <w:sz w:val="24"/>
          <w:szCs w:val="24"/>
        </w:rPr>
        <w:t>des Leiters</w:t>
      </w:r>
      <w:ins w:id="43" w:author="Lelle Gulyás" w:date="2015-01-30T11:28:00Z">
        <w:r w:rsidR="00E1428D">
          <w:rPr>
            <w:rFonts w:ascii="Corbel" w:hAnsi="Corbel"/>
            <w:sz w:val="24"/>
            <w:szCs w:val="24"/>
          </w:rPr>
          <w:t xml:space="preserve"> </w:t>
        </w:r>
      </w:ins>
      <w:r w:rsidR="003414F0" w:rsidRPr="00012F8D">
        <w:rPr>
          <w:rFonts w:ascii="Corbel" w:hAnsi="Corbel"/>
          <w:sz w:val="24"/>
          <w:szCs w:val="24"/>
        </w:rPr>
        <w:t>der Doktorschule, der Doktorandenvertreterin</w:t>
      </w:r>
      <w:r w:rsidR="00E37FA5">
        <w:rPr>
          <w:rFonts w:ascii="Corbel" w:hAnsi="Corbel"/>
          <w:sz w:val="24"/>
          <w:szCs w:val="24"/>
        </w:rPr>
        <w:t xml:space="preserve"> </w:t>
      </w:r>
      <w:r w:rsidR="00FC43C7">
        <w:rPr>
          <w:rFonts w:ascii="Corbel" w:hAnsi="Corbel"/>
          <w:sz w:val="24"/>
          <w:szCs w:val="24"/>
        </w:rPr>
        <w:t>/</w:t>
      </w:r>
      <w:r w:rsidR="00E37FA5">
        <w:rPr>
          <w:rFonts w:ascii="Corbel" w:hAnsi="Corbel"/>
          <w:sz w:val="24"/>
          <w:szCs w:val="24"/>
        </w:rPr>
        <w:t xml:space="preserve"> </w:t>
      </w:r>
      <w:r w:rsidR="00FC43C7">
        <w:rPr>
          <w:rFonts w:ascii="Corbel" w:hAnsi="Corbel"/>
          <w:sz w:val="24"/>
          <w:szCs w:val="24"/>
        </w:rPr>
        <w:t>des Doktorandenvertreters</w:t>
      </w:r>
      <w:r w:rsidR="003414F0" w:rsidRPr="00012F8D">
        <w:rPr>
          <w:rFonts w:ascii="Corbel" w:hAnsi="Corbel"/>
          <w:sz w:val="24"/>
          <w:szCs w:val="24"/>
        </w:rPr>
        <w:t xml:space="preserve"> und einer Vertreterin</w:t>
      </w:r>
      <w:r w:rsidR="00093430">
        <w:rPr>
          <w:rFonts w:ascii="Corbel" w:hAnsi="Corbel"/>
          <w:sz w:val="24"/>
          <w:szCs w:val="24"/>
        </w:rPr>
        <w:t xml:space="preserve"> </w:t>
      </w:r>
      <w:r w:rsidR="003414F0" w:rsidRPr="00012F8D">
        <w:rPr>
          <w:rFonts w:ascii="Corbel" w:hAnsi="Corbel"/>
          <w:sz w:val="24"/>
          <w:szCs w:val="24"/>
        </w:rPr>
        <w:t>/</w:t>
      </w:r>
      <w:r w:rsidR="00093430">
        <w:rPr>
          <w:rFonts w:ascii="Corbel" w:hAnsi="Corbel"/>
          <w:sz w:val="24"/>
          <w:szCs w:val="24"/>
        </w:rPr>
        <w:t xml:space="preserve"> </w:t>
      </w:r>
      <w:r w:rsidR="00FC43C7">
        <w:rPr>
          <w:rFonts w:ascii="Corbel" w:hAnsi="Corbel"/>
          <w:sz w:val="24"/>
          <w:szCs w:val="24"/>
        </w:rPr>
        <w:t>eines Vertreter</w:t>
      </w:r>
      <w:r w:rsidR="003414F0" w:rsidRPr="00012F8D">
        <w:rPr>
          <w:rFonts w:ascii="Corbel" w:hAnsi="Corbel"/>
          <w:sz w:val="24"/>
          <w:szCs w:val="24"/>
        </w:rPr>
        <w:t>s des Fachausschusses.</w:t>
      </w:r>
      <w:r w:rsidR="001A490E" w:rsidRPr="00012F8D">
        <w:rPr>
          <w:rFonts w:ascii="Corbel" w:hAnsi="Corbel"/>
          <w:sz w:val="24"/>
          <w:szCs w:val="24"/>
        </w:rPr>
        <w:t xml:space="preserve"> </w:t>
      </w:r>
      <w:r w:rsidR="00421477">
        <w:rPr>
          <w:rFonts w:ascii="Corbel" w:hAnsi="Corbel"/>
          <w:sz w:val="24"/>
          <w:szCs w:val="24"/>
        </w:rPr>
        <w:t xml:space="preserve">Letztere </w:t>
      </w:r>
      <w:r w:rsidR="003414F0" w:rsidRPr="00012F8D">
        <w:rPr>
          <w:rFonts w:ascii="Corbel" w:hAnsi="Corbel"/>
          <w:sz w:val="24"/>
          <w:szCs w:val="24"/>
        </w:rPr>
        <w:t xml:space="preserve">Instanz </w:t>
      </w:r>
      <w:r w:rsidR="00E7310E">
        <w:rPr>
          <w:rFonts w:ascii="Corbel" w:hAnsi="Corbel"/>
          <w:sz w:val="24"/>
          <w:szCs w:val="24"/>
        </w:rPr>
        <w:t xml:space="preserve">kann darüber hinaus sowohl von der Doktorandin / </w:t>
      </w:r>
      <w:r w:rsidR="00421477">
        <w:rPr>
          <w:rFonts w:ascii="Corbel" w:hAnsi="Corbel"/>
          <w:sz w:val="24"/>
          <w:szCs w:val="24"/>
        </w:rPr>
        <w:t xml:space="preserve">von dem Doktoranden </w:t>
      </w:r>
      <w:r w:rsidR="00E7310E">
        <w:rPr>
          <w:rFonts w:ascii="Corbel" w:hAnsi="Corbel"/>
          <w:sz w:val="24"/>
          <w:szCs w:val="24"/>
        </w:rPr>
        <w:t>als auch von de</w:t>
      </w:r>
      <w:r w:rsidR="00421477">
        <w:rPr>
          <w:rFonts w:ascii="Corbel" w:hAnsi="Corbel"/>
          <w:sz w:val="24"/>
          <w:szCs w:val="24"/>
        </w:rPr>
        <w:t>r</w:t>
      </w:r>
      <w:r w:rsidR="00E7310E">
        <w:rPr>
          <w:rFonts w:ascii="Corbel" w:hAnsi="Corbel"/>
          <w:sz w:val="24"/>
          <w:szCs w:val="24"/>
        </w:rPr>
        <w:t xml:space="preserve"> Betreuer</w:t>
      </w:r>
      <w:r w:rsidR="00421477">
        <w:rPr>
          <w:rFonts w:ascii="Corbel" w:hAnsi="Corbel"/>
          <w:sz w:val="24"/>
          <w:szCs w:val="24"/>
        </w:rPr>
        <w:t>in</w:t>
      </w:r>
      <w:r w:rsidR="00E7310E">
        <w:rPr>
          <w:rFonts w:ascii="Corbel" w:hAnsi="Corbel"/>
          <w:sz w:val="24"/>
          <w:szCs w:val="24"/>
        </w:rPr>
        <w:t xml:space="preserve"> /</w:t>
      </w:r>
      <w:r w:rsidR="00421477">
        <w:rPr>
          <w:rFonts w:ascii="Corbel" w:hAnsi="Corbel"/>
          <w:sz w:val="24"/>
          <w:szCs w:val="24"/>
        </w:rPr>
        <w:t xml:space="preserve"> von dem Betreuer</w:t>
      </w:r>
      <w:r w:rsidR="00E7310E">
        <w:rPr>
          <w:rFonts w:ascii="Corbel" w:hAnsi="Corbel"/>
          <w:sz w:val="24"/>
          <w:szCs w:val="24"/>
        </w:rPr>
        <w:t xml:space="preserve"> angerufen werden</w:t>
      </w:r>
      <w:r w:rsidR="00421477">
        <w:rPr>
          <w:rFonts w:ascii="Corbel" w:hAnsi="Corbel"/>
          <w:sz w:val="24"/>
          <w:szCs w:val="24"/>
        </w:rPr>
        <w:t xml:space="preserve">, um ein </w:t>
      </w:r>
      <w:r w:rsidR="00E7310E">
        <w:rPr>
          <w:rFonts w:ascii="Corbel" w:hAnsi="Corbel"/>
          <w:sz w:val="24"/>
          <w:szCs w:val="24"/>
        </w:rPr>
        <w:t>Klärungsgespräch</w:t>
      </w:r>
      <w:r w:rsidR="00FC43C7" w:rsidRPr="00012F8D">
        <w:rPr>
          <w:rFonts w:ascii="Corbel" w:hAnsi="Corbel"/>
          <w:sz w:val="24"/>
          <w:szCs w:val="24"/>
        </w:rPr>
        <w:t xml:space="preserve"> </w:t>
      </w:r>
      <w:r w:rsidR="003414F0" w:rsidRPr="00012F8D">
        <w:rPr>
          <w:rFonts w:ascii="Corbel" w:hAnsi="Corbel"/>
          <w:sz w:val="24"/>
          <w:szCs w:val="24"/>
        </w:rPr>
        <w:t>herbeizuführen. Gehören die Leiter</w:t>
      </w:r>
      <w:r w:rsidR="00FC43C7">
        <w:rPr>
          <w:rFonts w:ascii="Corbel" w:hAnsi="Corbel"/>
          <w:sz w:val="24"/>
          <w:szCs w:val="24"/>
        </w:rPr>
        <w:t>i</w:t>
      </w:r>
      <w:r w:rsidR="003414F0" w:rsidRPr="00012F8D">
        <w:rPr>
          <w:rFonts w:ascii="Corbel" w:hAnsi="Corbel"/>
          <w:sz w:val="24"/>
          <w:szCs w:val="24"/>
        </w:rPr>
        <w:t>n</w:t>
      </w:r>
      <w:r w:rsidR="00421477">
        <w:rPr>
          <w:rFonts w:ascii="Corbel" w:hAnsi="Corbel"/>
          <w:sz w:val="24"/>
          <w:szCs w:val="24"/>
        </w:rPr>
        <w:t xml:space="preserve"> </w:t>
      </w:r>
      <w:r w:rsidR="00FC43C7">
        <w:rPr>
          <w:rFonts w:ascii="Corbel" w:hAnsi="Corbel"/>
          <w:sz w:val="24"/>
          <w:szCs w:val="24"/>
        </w:rPr>
        <w:t>/</w:t>
      </w:r>
      <w:r w:rsidR="00421477">
        <w:rPr>
          <w:rFonts w:ascii="Corbel" w:hAnsi="Corbel"/>
          <w:sz w:val="24"/>
          <w:szCs w:val="24"/>
        </w:rPr>
        <w:t xml:space="preserve"> </w:t>
      </w:r>
      <w:r w:rsidR="00FC43C7">
        <w:rPr>
          <w:rFonts w:ascii="Corbel" w:hAnsi="Corbel"/>
          <w:sz w:val="24"/>
          <w:szCs w:val="24"/>
        </w:rPr>
        <w:t>der Leiter</w:t>
      </w:r>
      <w:r w:rsidR="003414F0" w:rsidRPr="00012F8D">
        <w:rPr>
          <w:rFonts w:ascii="Corbel" w:hAnsi="Corbel"/>
          <w:sz w:val="24"/>
          <w:szCs w:val="24"/>
        </w:rPr>
        <w:t xml:space="preserve"> der Doktorschule bzw. die Vertreter</w:t>
      </w:r>
      <w:r w:rsidR="00FC43C7">
        <w:rPr>
          <w:rFonts w:ascii="Corbel" w:hAnsi="Corbel"/>
          <w:sz w:val="24"/>
          <w:szCs w:val="24"/>
        </w:rPr>
        <w:t>in</w:t>
      </w:r>
      <w:r w:rsidR="00421477">
        <w:rPr>
          <w:rFonts w:ascii="Corbel" w:hAnsi="Corbel"/>
          <w:sz w:val="24"/>
          <w:szCs w:val="24"/>
        </w:rPr>
        <w:t xml:space="preserve"> </w:t>
      </w:r>
      <w:r w:rsidR="00FC43C7">
        <w:rPr>
          <w:rFonts w:ascii="Corbel" w:hAnsi="Corbel"/>
          <w:sz w:val="24"/>
          <w:szCs w:val="24"/>
        </w:rPr>
        <w:t>/</w:t>
      </w:r>
      <w:r w:rsidR="00421477">
        <w:rPr>
          <w:rFonts w:ascii="Corbel" w:hAnsi="Corbel"/>
          <w:sz w:val="24"/>
          <w:szCs w:val="24"/>
        </w:rPr>
        <w:t xml:space="preserve"> </w:t>
      </w:r>
      <w:r w:rsidR="00FC43C7">
        <w:rPr>
          <w:rFonts w:ascii="Corbel" w:hAnsi="Corbel"/>
          <w:sz w:val="24"/>
          <w:szCs w:val="24"/>
        </w:rPr>
        <w:t>der Vertreter</w:t>
      </w:r>
      <w:r w:rsidR="003414F0" w:rsidRPr="00012F8D">
        <w:rPr>
          <w:rFonts w:ascii="Corbel" w:hAnsi="Corbel"/>
          <w:sz w:val="24"/>
          <w:szCs w:val="24"/>
        </w:rPr>
        <w:t xml:space="preserve"> der DoktorandInnen selbst zu den betroffenen Parteien, sollen sie für Vertretung in ihrer amtlichen Position sorgen. Ziel des Gespräches ist die Klärung und Beilegung des Konflikts.</w:t>
      </w:r>
    </w:p>
    <w:p w:rsidR="003414F0" w:rsidRPr="00012F8D" w:rsidRDefault="003414F0" w:rsidP="003414F0">
      <w:pPr>
        <w:pStyle w:val="FreieForm"/>
        <w:numPr>
          <w:ilvl w:val="0"/>
          <w:numId w:val="5"/>
        </w:numPr>
        <w:jc w:val="both"/>
        <w:rPr>
          <w:rFonts w:ascii="Corbel" w:hAnsi="Corbel"/>
          <w:sz w:val="24"/>
          <w:szCs w:val="24"/>
        </w:rPr>
      </w:pPr>
      <w:r w:rsidRPr="00012F8D">
        <w:rPr>
          <w:rFonts w:ascii="Corbel" w:hAnsi="Corbel"/>
          <w:sz w:val="24"/>
          <w:szCs w:val="24"/>
        </w:rPr>
        <w:t>Grundsätzlich besteht nach Ausschöpfung aller anderen Schritte die Möglichkeit für die Doktorandin</w:t>
      </w:r>
      <w:r w:rsidR="00093430">
        <w:rPr>
          <w:rFonts w:ascii="Corbel" w:hAnsi="Corbel"/>
          <w:sz w:val="24"/>
          <w:szCs w:val="24"/>
        </w:rPr>
        <w:t xml:space="preserve"> </w:t>
      </w:r>
      <w:r w:rsidR="00FC43C7">
        <w:rPr>
          <w:rFonts w:ascii="Corbel" w:hAnsi="Corbel"/>
          <w:sz w:val="24"/>
          <w:szCs w:val="24"/>
        </w:rPr>
        <w:t>/</w:t>
      </w:r>
      <w:r w:rsidR="00093430">
        <w:rPr>
          <w:rFonts w:ascii="Corbel" w:hAnsi="Corbel"/>
          <w:sz w:val="24"/>
          <w:szCs w:val="24"/>
        </w:rPr>
        <w:t xml:space="preserve"> </w:t>
      </w:r>
      <w:r w:rsidR="00FC43C7" w:rsidRPr="00012F8D">
        <w:rPr>
          <w:rFonts w:ascii="Corbel" w:hAnsi="Corbel"/>
          <w:sz w:val="24"/>
          <w:szCs w:val="24"/>
        </w:rPr>
        <w:t>den Doktoranden</w:t>
      </w:r>
      <w:r w:rsidRPr="00012F8D">
        <w:rPr>
          <w:rFonts w:ascii="Corbel" w:hAnsi="Corbel"/>
          <w:sz w:val="24"/>
          <w:szCs w:val="24"/>
        </w:rPr>
        <w:t xml:space="preserve">, die </w:t>
      </w:r>
      <w:r w:rsidR="002E511A">
        <w:rPr>
          <w:rFonts w:ascii="Corbel" w:hAnsi="Corbel"/>
          <w:sz w:val="24"/>
          <w:szCs w:val="24"/>
        </w:rPr>
        <w:t>Dissertationsb</w:t>
      </w:r>
      <w:r w:rsidRPr="00012F8D">
        <w:rPr>
          <w:rFonts w:ascii="Corbel" w:hAnsi="Corbel"/>
          <w:sz w:val="24"/>
          <w:szCs w:val="24"/>
        </w:rPr>
        <w:t>etreu</w:t>
      </w:r>
      <w:r w:rsidR="002E511A">
        <w:rPr>
          <w:rFonts w:ascii="Corbel" w:hAnsi="Corbel"/>
          <w:sz w:val="24"/>
          <w:szCs w:val="24"/>
        </w:rPr>
        <w:t>ung</w:t>
      </w:r>
      <w:r w:rsidRPr="00012F8D">
        <w:rPr>
          <w:rFonts w:ascii="Corbel" w:hAnsi="Corbel"/>
          <w:sz w:val="24"/>
          <w:szCs w:val="24"/>
        </w:rPr>
        <w:t xml:space="preserve"> zu wechseln. Dies erfolgt gemäß § 3 Abs.</w:t>
      </w:r>
      <w:r w:rsidR="00093430">
        <w:rPr>
          <w:rFonts w:ascii="Corbel" w:hAnsi="Corbel"/>
          <w:sz w:val="24"/>
          <w:szCs w:val="24"/>
        </w:rPr>
        <w:t xml:space="preserve"> </w:t>
      </w:r>
      <w:r w:rsidR="002E511A">
        <w:rPr>
          <w:rFonts w:ascii="Corbel" w:hAnsi="Corbel"/>
          <w:sz w:val="24"/>
          <w:szCs w:val="24"/>
        </w:rPr>
        <w:t>(</w:t>
      </w:r>
      <w:r w:rsidRPr="00012F8D">
        <w:rPr>
          <w:rFonts w:ascii="Corbel" w:hAnsi="Corbel"/>
          <w:sz w:val="24"/>
          <w:szCs w:val="24"/>
        </w:rPr>
        <w:t>8</w:t>
      </w:r>
      <w:r w:rsidR="002E511A">
        <w:rPr>
          <w:rFonts w:ascii="Corbel" w:hAnsi="Corbel"/>
          <w:sz w:val="24"/>
          <w:szCs w:val="24"/>
        </w:rPr>
        <w:t>)</w:t>
      </w:r>
      <w:r w:rsidRPr="00012F8D">
        <w:rPr>
          <w:rFonts w:ascii="Corbel" w:hAnsi="Corbel"/>
          <w:sz w:val="24"/>
          <w:szCs w:val="24"/>
        </w:rPr>
        <w:t xml:space="preserve"> der Geschäftsordnung in beiderseitigem Einverständnis. Ist kein Einverständnis herzustellen oder liegt ein triftiger Grund vor, kann eine der beiden Parteien durch eine begründete schriftliche Erklärung an den Beirat die Beendigung des Betreuungsverhältnisses beantragen. In diesem Fall bemüht sich der Doktorenrat unter Rücksprache mit dem entsprechenden Fachausschuss und in Absprache mit der Doktorand</w:t>
      </w:r>
      <w:r w:rsidR="002E511A">
        <w:rPr>
          <w:rFonts w:ascii="Corbel" w:hAnsi="Corbel"/>
          <w:sz w:val="24"/>
          <w:szCs w:val="24"/>
        </w:rPr>
        <w:t>i</w:t>
      </w:r>
      <w:r w:rsidRPr="00012F8D">
        <w:rPr>
          <w:rFonts w:ascii="Corbel" w:hAnsi="Corbel"/>
          <w:sz w:val="24"/>
          <w:szCs w:val="24"/>
        </w:rPr>
        <w:t>n</w:t>
      </w:r>
      <w:r w:rsidR="00093430">
        <w:rPr>
          <w:rFonts w:ascii="Corbel" w:hAnsi="Corbel"/>
          <w:sz w:val="24"/>
          <w:szCs w:val="24"/>
        </w:rPr>
        <w:t xml:space="preserve"> </w:t>
      </w:r>
      <w:r w:rsidR="002E511A">
        <w:rPr>
          <w:rFonts w:ascii="Corbel" w:hAnsi="Corbel"/>
          <w:sz w:val="24"/>
          <w:szCs w:val="24"/>
        </w:rPr>
        <w:t>/</w:t>
      </w:r>
      <w:r w:rsidR="00093430">
        <w:rPr>
          <w:rFonts w:ascii="Corbel" w:hAnsi="Corbel"/>
          <w:sz w:val="24"/>
          <w:szCs w:val="24"/>
        </w:rPr>
        <w:t xml:space="preserve"> </w:t>
      </w:r>
      <w:r w:rsidR="002E511A">
        <w:rPr>
          <w:rFonts w:ascii="Corbel" w:hAnsi="Corbel"/>
          <w:sz w:val="24"/>
          <w:szCs w:val="24"/>
        </w:rPr>
        <w:t>dem Doktoranden</w:t>
      </w:r>
      <w:r w:rsidRPr="00012F8D">
        <w:rPr>
          <w:rFonts w:ascii="Corbel" w:hAnsi="Corbel"/>
          <w:sz w:val="24"/>
          <w:szCs w:val="24"/>
        </w:rPr>
        <w:t xml:space="preserve"> um ein alternatives, fachlich angemessenes Betreuungsverhältnis mit einer anderen betreuenden Person gem. § 3 Abs.</w:t>
      </w:r>
      <w:r w:rsidR="00093430">
        <w:rPr>
          <w:rFonts w:ascii="Corbel" w:hAnsi="Corbel"/>
          <w:sz w:val="24"/>
          <w:szCs w:val="24"/>
        </w:rPr>
        <w:t xml:space="preserve"> </w:t>
      </w:r>
      <w:r w:rsidR="002E511A">
        <w:rPr>
          <w:rFonts w:ascii="Corbel" w:hAnsi="Corbel"/>
          <w:sz w:val="24"/>
          <w:szCs w:val="24"/>
        </w:rPr>
        <w:t>(</w:t>
      </w:r>
      <w:r w:rsidRPr="00012F8D">
        <w:rPr>
          <w:rFonts w:ascii="Corbel" w:hAnsi="Corbel"/>
          <w:sz w:val="24"/>
          <w:szCs w:val="24"/>
        </w:rPr>
        <w:t>3</w:t>
      </w:r>
      <w:r w:rsidR="002E511A">
        <w:rPr>
          <w:rFonts w:ascii="Corbel" w:hAnsi="Corbel"/>
          <w:sz w:val="24"/>
          <w:szCs w:val="24"/>
        </w:rPr>
        <w:t>)</w:t>
      </w:r>
      <w:r w:rsidRPr="00012F8D">
        <w:rPr>
          <w:rFonts w:ascii="Corbel" w:hAnsi="Corbel"/>
          <w:sz w:val="24"/>
          <w:szCs w:val="24"/>
        </w:rPr>
        <w:t xml:space="preserve"> der Geschäftsordnung herzustellen.</w:t>
      </w:r>
    </w:p>
    <w:p w:rsidR="003414F0" w:rsidRPr="00703D05" w:rsidDel="00E1428D" w:rsidRDefault="003414F0" w:rsidP="003414F0">
      <w:pPr>
        <w:jc w:val="both"/>
        <w:rPr>
          <w:del w:id="44" w:author="Lelle Gulyás" w:date="2015-01-30T11:30:00Z"/>
          <w:rFonts w:ascii="Corbel" w:hAnsi="Corbel"/>
          <w:b/>
          <w:sz w:val="28"/>
          <w:szCs w:val="28"/>
          <w:rPrChange w:id="45" w:author="Lelle Gulyás" w:date="2015-01-30T11:35:00Z">
            <w:rPr>
              <w:del w:id="46" w:author="Lelle Gulyás" w:date="2015-01-30T11:30:00Z"/>
              <w:rFonts w:ascii="Corbel" w:hAnsi="Corbel"/>
            </w:rPr>
          </w:rPrChange>
        </w:rPr>
      </w:pPr>
      <w:bookmarkStart w:id="47" w:name="_GoBack"/>
      <w:bookmarkEnd w:id="47"/>
    </w:p>
    <w:p w:rsidR="003414F0" w:rsidRPr="00703D05" w:rsidDel="00E1428D" w:rsidRDefault="003414F0" w:rsidP="003414F0">
      <w:pPr>
        <w:rPr>
          <w:del w:id="48" w:author="Lelle Gulyás" w:date="2015-01-30T11:30:00Z"/>
          <w:rFonts w:ascii="Corbel" w:hAnsi="Corbel"/>
          <w:b/>
          <w:sz w:val="28"/>
          <w:szCs w:val="28"/>
          <w:rPrChange w:id="49" w:author="Lelle Gulyás" w:date="2015-01-30T11:35:00Z">
            <w:rPr>
              <w:del w:id="50" w:author="Lelle Gulyás" w:date="2015-01-30T11:30:00Z"/>
              <w:rFonts w:ascii="Corbel" w:hAnsi="Corbel"/>
            </w:rPr>
          </w:rPrChange>
        </w:rPr>
      </w:pPr>
      <w:del w:id="51" w:author="Lelle Gulyás" w:date="2015-01-30T11:30:00Z">
        <w:r w:rsidRPr="00703D05" w:rsidDel="00E1428D">
          <w:rPr>
            <w:rFonts w:ascii="Corbel" w:hAnsi="Corbel"/>
            <w:b/>
            <w:sz w:val="28"/>
            <w:szCs w:val="28"/>
            <w:rPrChange w:id="52" w:author="Lelle Gulyás" w:date="2015-01-30T11:35:00Z">
              <w:rPr>
                <w:rFonts w:ascii="Corbel" w:hAnsi="Corbel"/>
              </w:rPr>
            </w:rPrChange>
          </w:rPr>
          <w:delText>Budapest, am _________________________</w:delText>
        </w:r>
      </w:del>
    </w:p>
    <w:p w:rsidR="003414F0" w:rsidRPr="00703D05" w:rsidDel="00E1428D" w:rsidRDefault="003414F0" w:rsidP="003414F0">
      <w:pPr>
        <w:rPr>
          <w:del w:id="53" w:author="Lelle Gulyás" w:date="2015-01-30T11:30:00Z"/>
          <w:rFonts w:ascii="Corbel" w:hAnsi="Corbel"/>
          <w:b/>
          <w:sz w:val="28"/>
          <w:szCs w:val="28"/>
          <w:rPrChange w:id="54" w:author="Lelle Gulyás" w:date="2015-01-30T11:35:00Z">
            <w:rPr>
              <w:del w:id="55" w:author="Lelle Gulyás" w:date="2015-01-30T11:30:00Z"/>
              <w:rFonts w:ascii="Corbel" w:hAnsi="Corbel"/>
            </w:rPr>
          </w:rPrChange>
        </w:rPr>
      </w:pPr>
    </w:p>
    <w:p w:rsidR="003414F0" w:rsidRPr="00703D05" w:rsidDel="00E1428D" w:rsidRDefault="003414F0" w:rsidP="003414F0">
      <w:pPr>
        <w:rPr>
          <w:del w:id="56" w:author="Lelle Gulyás" w:date="2015-01-30T11:30:00Z"/>
          <w:rFonts w:ascii="Corbel" w:hAnsi="Corbel"/>
          <w:b/>
          <w:sz w:val="28"/>
          <w:szCs w:val="28"/>
          <w:rPrChange w:id="57" w:author="Lelle Gulyás" w:date="2015-01-30T11:35:00Z">
            <w:rPr>
              <w:del w:id="58" w:author="Lelle Gulyás" w:date="2015-01-30T11:30:00Z"/>
              <w:rFonts w:ascii="Corbel" w:hAnsi="Corbel"/>
            </w:rPr>
          </w:rPrChange>
        </w:rPr>
      </w:pPr>
    </w:p>
    <w:p w:rsidR="003414F0" w:rsidRPr="00703D05" w:rsidDel="00E1428D" w:rsidRDefault="003414F0" w:rsidP="003414F0">
      <w:pPr>
        <w:rPr>
          <w:del w:id="59" w:author="Lelle Gulyás" w:date="2015-01-30T11:30:00Z"/>
          <w:rFonts w:ascii="Corbel" w:hAnsi="Corbel"/>
          <w:b/>
          <w:sz w:val="28"/>
          <w:szCs w:val="28"/>
          <w:rPrChange w:id="60" w:author="Lelle Gulyás" w:date="2015-01-30T11:35:00Z">
            <w:rPr>
              <w:del w:id="61" w:author="Lelle Gulyás" w:date="2015-01-30T11:30:00Z"/>
              <w:rFonts w:ascii="Corbel" w:hAnsi="Corbel"/>
            </w:rPr>
          </w:rPrChange>
        </w:rPr>
      </w:pPr>
      <w:del w:id="62" w:author="Lelle Gulyás" w:date="2015-01-30T11:30:00Z">
        <w:r w:rsidRPr="00703D05" w:rsidDel="00E1428D">
          <w:rPr>
            <w:rFonts w:ascii="Corbel" w:hAnsi="Corbel"/>
            <w:b/>
            <w:sz w:val="28"/>
            <w:szCs w:val="28"/>
            <w:rPrChange w:id="63" w:author="Lelle Gulyás" w:date="2015-01-30T11:35:00Z">
              <w:rPr>
                <w:rFonts w:ascii="Corbel" w:hAnsi="Corbel"/>
              </w:rPr>
            </w:rPrChange>
          </w:rPr>
          <w:delText>______________________________</w:delText>
        </w:r>
        <w:r w:rsidRPr="00703D05" w:rsidDel="00E1428D">
          <w:rPr>
            <w:rFonts w:ascii="Corbel" w:hAnsi="Corbel"/>
            <w:b/>
            <w:sz w:val="28"/>
            <w:szCs w:val="28"/>
            <w:rPrChange w:id="64" w:author="Lelle Gulyás" w:date="2015-01-30T11:35:00Z">
              <w:rPr>
                <w:rFonts w:ascii="Corbel" w:hAnsi="Corbel"/>
              </w:rPr>
            </w:rPrChange>
          </w:rPr>
          <w:tab/>
        </w:r>
        <w:r w:rsidRPr="00703D05" w:rsidDel="00E1428D">
          <w:rPr>
            <w:rFonts w:ascii="Corbel" w:hAnsi="Corbel"/>
            <w:b/>
            <w:sz w:val="28"/>
            <w:szCs w:val="28"/>
            <w:rPrChange w:id="65" w:author="Lelle Gulyás" w:date="2015-01-30T11:35:00Z">
              <w:rPr>
                <w:rFonts w:ascii="Corbel" w:hAnsi="Corbel"/>
              </w:rPr>
            </w:rPrChange>
          </w:rPr>
          <w:tab/>
        </w:r>
        <w:r w:rsidRPr="00703D05" w:rsidDel="00E1428D">
          <w:rPr>
            <w:rFonts w:ascii="Corbel" w:hAnsi="Corbel"/>
            <w:b/>
            <w:sz w:val="28"/>
            <w:szCs w:val="28"/>
            <w:rPrChange w:id="66" w:author="Lelle Gulyás" w:date="2015-01-30T11:35:00Z">
              <w:rPr>
                <w:rFonts w:ascii="Corbel" w:hAnsi="Corbel"/>
              </w:rPr>
            </w:rPrChange>
          </w:rPr>
          <w:tab/>
        </w:r>
        <w:r w:rsidRPr="00703D05" w:rsidDel="00E1428D">
          <w:rPr>
            <w:rFonts w:ascii="Corbel" w:hAnsi="Corbel"/>
            <w:b/>
            <w:sz w:val="28"/>
            <w:szCs w:val="28"/>
            <w:rPrChange w:id="67" w:author="Lelle Gulyás" w:date="2015-01-30T11:35:00Z">
              <w:rPr>
                <w:rFonts w:ascii="Corbel" w:hAnsi="Corbel"/>
              </w:rPr>
            </w:rPrChange>
          </w:rPr>
          <w:tab/>
        </w:r>
        <w:r w:rsidR="002E511A" w:rsidRPr="00703D05" w:rsidDel="00E1428D">
          <w:rPr>
            <w:rFonts w:ascii="Corbel" w:hAnsi="Corbel"/>
            <w:b/>
            <w:sz w:val="28"/>
            <w:szCs w:val="28"/>
            <w:rPrChange w:id="68" w:author="Lelle Gulyás" w:date="2015-01-30T11:35:00Z">
              <w:rPr>
                <w:rFonts w:ascii="Corbel" w:hAnsi="Corbel"/>
              </w:rPr>
            </w:rPrChange>
          </w:rPr>
          <w:delText>__________________________</w:delText>
        </w:r>
        <w:r w:rsidRPr="00703D05" w:rsidDel="00E1428D">
          <w:rPr>
            <w:rFonts w:ascii="Corbel" w:hAnsi="Corbel"/>
            <w:b/>
            <w:sz w:val="28"/>
            <w:szCs w:val="28"/>
            <w:rPrChange w:id="69" w:author="Lelle Gulyás" w:date="2015-01-30T11:35:00Z">
              <w:rPr>
                <w:rFonts w:ascii="Corbel" w:hAnsi="Corbel"/>
              </w:rPr>
            </w:rPrChange>
          </w:rPr>
          <w:delText xml:space="preserve">    </w:delText>
        </w:r>
      </w:del>
    </w:p>
    <w:p w:rsidR="00421477" w:rsidRPr="00703D05" w:rsidDel="00E1428D" w:rsidRDefault="003414F0" w:rsidP="003414F0">
      <w:pPr>
        <w:ind w:left="709"/>
        <w:rPr>
          <w:del w:id="70" w:author="Lelle Gulyás" w:date="2015-01-30T11:30:00Z"/>
          <w:rFonts w:ascii="Corbel" w:hAnsi="Corbel"/>
          <w:b/>
          <w:sz w:val="28"/>
          <w:szCs w:val="28"/>
          <w:rPrChange w:id="71" w:author="Lelle Gulyás" w:date="2015-01-30T11:35:00Z">
            <w:rPr>
              <w:del w:id="72" w:author="Lelle Gulyás" w:date="2015-01-30T11:30:00Z"/>
              <w:rFonts w:ascii="Corbel" w:hAnsi="Corbel"/>
            </w:rPr>
          </w:rPrChange>
        </w:rPr>
      </w:pPr>
      <w:del w:id="73" w:author="Lelle Gulyás" w:date="2015-01-30T11:30:00Z">
        <w:r w:rsidRPr="00703D05" w:rsidDel="00E1428D">
          <w:rPr>
            <w:rFonts w:ascii="Corbel" w:hAnsi="Corbel"/>
            <w:b/>
            <w:sz w:val="28"/>
            <w:szCs w:val="28"/>
            <w:rPrChange w:id="74" w:author="Lelle Gulyás" w:date="2015-01-30T11:35:00Z">
              <w:rPr>
                <w:rFonts w:ascii="Corbel" w:hAnsi="Corbel"/>
              </w:rPr>
            </w:rPrChange>
          </w:rPr>
          <w:delText xml:space="preserve">     Doktorand</w:delText>
        </w:r>
        <w:r w:rsidR="002E511A" w:rsidRPr="00703D05" w:rsidDel="00E1428D">
          <w:rPr>
            <w:rFonts w:ascii="Corbel" w:hAnsi="Corbel"/>
            <w:b/>
            <w:sz w:val="28"/>
            <w:szCs w:val="28"/>
            <w:rPrChange w:id="75" w:author="Lelle Gulyás" w:date="2015-01-30T11:35:00Z">
              <w:rPr>
                <w:rFonts w:ascii="Corbel" w:hAnsi="Corbel"/>
              </w:rPr>
            </w:rPrChange>
          </w:rPr>
          <w:delText>i</w:delText>
        </w:r>
        <w:r w:rsidRPr="00703D05" w:rsidDel="00E1428D">
          <w:rPr>
            <w:rFonts w:ascii="Corbel" w:hAnsi="Corbel"/>
            <w:b/>
            <w:sz w:val="28"/>
            <w:szCs w:val="28"/>
            <w:rPrChange w:id="76" w:author="Lelle Gulyás" w:date="2015-01-30T11:35:00Z">
              <w:rPr>
                <w:rFonts w:ascii="Corbel" w:hAnsi="Corbel"/>
              </w:rPr>
            </w:rPrChange>
          </w:rPr>
          <w:delText>n</w:delText>
        </w:r>
        <w:r w:rsidR="00093430" w:rsidRPr="00703D05" w:rsidDel="00E1428D">
          <w:rPr>
            <w:rFonts w:ascii="Corbel" w:hAnsi="Corbel"/>
            <w:b/>
            <w:sz w:val="28"/>
            <w:szCs w:val="28"/>
            <w:rPrChange w:id="77" w:author="Lelle Gulyás" w:date="2015-01-30T11:35:00Z">
              <w:rPr>
                <w:rFonts w:ascii="Corbel" w:hAnsi="Corbel"/>
              </w:rPr>
            </w:rPrChange>
          </w:rPr>
          <w:delText xml:space="preserve"> </w:delText>
        </w:r>
        <w:r w:rsidR="002E511A" w:rsidRPr="00703D05" w:rsidDel="00E1428D">
          <w:rPr>
            <w:rFonts w:ascii="Corbel" w:hAnsi="Corbel"/>
            <w:b/>
            <w:sz w:val="28"/>
            <w:szCs w:val="28"/>
            <w:rPrChange w:id="78" w:author="Lelle Gulyás" w:date="2015-01-30T11:35:00Z">
              <w:rPr>
                <w:rFonts w:ascii="Corbel" w:hAnsi="Corbel"/>
              </w:rPr>
            </w:rPrChange>
          </w:rPr>
          <w:delText>/</w:delText>
        </w:r>
        <w:r w:rsidR="00093430" w:rsidRPr="00703D05" w:rsidDel="00E1428D">
          <w:rPr>
            <w:rFonts w:ascii="Corbel" w:hAnsi="Corbel"/>
            <w:b/>
            <w:sz w:val="28"/>
            <w:szCs w:val="28"/>
            <w:rPrChange w:id="79" w:author="Lelle Gulyás" w:date="2015-01-30T11:35:00Z">
              <w:rPr>
                <w:rFonts w:ascii="Corbel" w:hAnsi="Corbel"/>
              </w:rPr>
            </w:rPrChange>
          </w:rPr>
          <w:delText xml:space="preserve"> </w:delText>
        </w:r>
        <w:r w:rsidR="002E511A" w:rsidRPr="00703D05" w:rsidDel="00E1428D">
          <w:rPr>
            <w:rFonts w:ascii="Corbel" w:hAnsi="Corbel"/>
            <w:b/>
            <w:sz w:val="28"/>
            <w:szCs w:val="28"/>
            <w:rPrChange w:id="80" w:author="Lelle Gulyás" w:date="2015-01-30T11:35:00Z">
              <w:rPr>
                <w:rFonts w:ascii="Corbel" w:hAnsi="Corbel"/>
              </w:rPr>
            </w:rPrChange>
          </w:rPr>
          <w:delText>Doktorand</w:delText>
        </w:r>
        <w:r w:rsidRPr="00703D05" w:rsidDel="00E1428D">
          <w:rPr>
            <w:rFonts w:ascii="Corbel" w:hAnsi="Corbel"/>
            <w:b/>
            <w:sz w:val="28"/>
            <w:szCs w:val="28"/>
            <w:rPrChange w:id="81" w:author="Lelle Gulyás" w:date="2015-01-30T11:35:00Z">
              <w:rPr>
                <w:rFonts w:ascii="Corbel" w:hAnsi="Corbel"/>
              </w:rPr>
            </w:rPrChange>
          </w:rPr>
          <w:tab/>
        </w:r>
        <w:r w:rsidRPr="00703D05" w:rsidDel="00E1428D">
          <w:rPr>
            <w:rFonts w:ascii="Corbel" w:hAnsi="Corbel"/>
            <w:b/>
            <w:sz w:val="28"/>
            <w:szCs w:val="28"/>
            <w:rPrChange w:id="82" w:author="Lelle Gulyás" w:date="2015-01-30T11:35:00Z">
              <w:rPr>
                <w:rFonts w:ascii="Corbel" w:hAnsi="Corbel"/>
              </w:rPr>
            </w:rPrChange>
          </w:rPr>
          <w:tab/>
        </w:r>
        <w:r w:rsidRPr="00703D05" w:rsidDel="00E1428D">
          <w:rPr>
            <w:rFonts w:ascii="Corbel" w:hAnsi="Corbel"/>
            <w:b/>
            <w:sz w:val="28"/>
            <w:szCs w:val="28"/>
            <w:rPrChange w:id="83" w:author="Lelle Gulyás" w:date="2015-01-30T11:35:00Z">
              <w:rPr>
                <w:rFonts w:ascii="Corbel" w:hAnsi="Corbel"/>
              </w:rPr>
            </w:rPrChange>
          </w:rPr>
          <w:tab/>
        </w:r>
        <w:r w:rsidRPr="00703D05" w:rsidDel="00E1428D">
          <w:rPr>
            <w:rFonts w:ascii="Corbel" w:hAnsi="Corbel"/>
            <w:b/>
            <w:sz w:val="28"/>
            <w:szCs w:val="28"/>
            <w:rPrChange w:id="84" w:author="Lelle Gulyás" w:date="2015-01-30T11:35:00Z">
              <w:rPr>
                <w:rFonts w:ascii="Corbel" w:hAnsi="Corbel"/>
              </w:rPr>
            </w:rPrChange>
          </w:rPr>
          <w:tab/>
        </w:r>
        <w:r w:rsidR="002E511A" w:rsidRPr="00703D05" w:rsidDel="00E1428D">
          <w:rPr>
            <w:rFonts w:ascii="Corbel" w:hAnsi="Corbel"/>
            <w:b/>
            <w:sz w:val="28"/>
            <w:szCs w:val="28"/>
            <w:rPrChange w:id="85" w:author="Lelle Gulyás" w:date="2015-01-30T11:35:00Z">
              <w:rPr>
                <w:rFonts w:ascii="Corbel" w:hAnsi="Corbel"/>
              </w:rPr>
            </w:rPrChange>
          </w:rPr>
          <w:delText>Betreuerin</w:delText>
        </w:r>
        <w:r w:rsidR="00093430" w:rsidRPr="00703D05" w:rsidDel="00E1428D">
          <w:rPr>
            <w:rFonts w:ascii="Corbel" w:hAnsi="Corbel"/>
            <w:b/>
            <w:sz w:val="28"/>
            <w:szCs w:val="28"/>
            <w:rPrChange w:id="86" w:author="Lelle Gulyás" w:date="2015-01-30T11:35:00Z">
              <w:rPr>
                <w:rFonts w:ascii="Corbel" w:hAnsi="Corbel"/>
              </w:rPr>
            </w:rPrChange>
          </w:rPr>
          <w:delText xml:space="preserve"> </w:delText>
        </w:r>
        <w:r w:rsidR="002E511A" w:rsidRPr="00703D05" w:rsidDel="00E1428D">
          <w:rPr>
            <w:rFonts w:ascii="Corbel" w:hAnsi="Corbel"/>
            <w:b/>
            <w:sz w:val="28"/>
            <w:szCs w:val="28"/>
            <w:rPrChange w:id="87" w:author="Lelle Gulyás" w:date="2015-01-30T11:35:00Z">
              <w:rPr>
                <w:rFonts w:ascii="Corbel" w:hAnsi="Corbel"/>
              </w:rPr>
            </w:rPrChange>
          </w:rPr>
          <w:delText>/</w:delText>
        </w:r>
        <w:r w:rsidR="00093430" w:rsidRPr="00703D05" w:rsidDel="00E1428D">
          <w:rPr>
            <w:rFonts w:ascii="Corbel" w:hAnsi="Corbel"/>
            <w:b/>
            <w:sz w:val="28"/>
            <w:szCs w:val="28"/>
            <w:rPrChange w:id="88" w:author="Lelle Gulyás" w:date="2015-01-30T11:35:00Z">
              <w:rPr>
                <w:rFonts w:ascii="Corbel" w:hAnsi="Corbel"/>
              </w:rPr>
            </w:rPrChange>
          </w:rPr>
          <w:delText xml:space="preserve"> </w:delText>
        </w:r>
        <w:r w:rsidR="002E511A" w:rsidRPr="00703D05" w:rsidDel="00E1428D">
          <w:rPr>
            <w:rFonts w:ascii="Corbel" w:hAnsi="Corbel"/>
            <w:b/>
            <w:sz w:val="28"/>
            <w:szCs w:val="28"/>
            <w:rPrChange w:id="89" w:author="Lelle Gulyás" w:date="2015-01-30T11:35:00Z">
              <w:rPr>
                <w:rFonts w:ascii="Corbel" w:hAnsi="Corbel"/>
              </w:rPr>
            </w:rPrChange>
          </w:rPr>
          <w:delText>Betreuer</w:delText>
        </w:r>
        <w:r w:rsidR="00421477" w:rsidRPr="00703D05" w:rsidDel="00E1428D">
          <w:rPr>
            <w:rFonts w:ascii="Corbel" w:hAnsi="Corbel"/>
            <w:b/>
            <w:sz w:val="28"/>
            <w:szCs w:val="28"/>
            <w:rPrChange w:id="90" w:author="Lelle Gulyás" w:date="2015-01-30T11:35:00Z">
              <w:rPr>
                <w:rFonts w:ascii="Corbel" w:hAnsi="Corbel"/>
              </w:rPr>
            </w:rPrChange>
          </w:rPr>
          <w:delText xml:space="preserve"> </w:delText>
        </w:r>
      </w:del>
    </w:p>
    <w:p w:rsidR="00421477" w:rsidRPr="00703D05" w:rsidDel="00E1428D" w:rsidRDefault="00421477" w:rsidP="003414F0">
      <w:pPr>
        <w:ind w:left="709"/>
        <w:rPr>
          <w:del w:id="91" w:author="Lelle Gulyás" w:date="2015-01-30T11:30:00Z"/>
          <w:rFonts w:ascii="Corbel" w:hAnsi="Corbel"/>
          <w:b/>
          <w:sz w:val="28"/>
          <w:szCs w:val="28"/>
          <w:rPrChange w:id="92" w:author="Lelle Gulyás" w:date="2015-01-30T11:35:00Z">
            <w:rPr>
              <w:del w:id="93" w:author="Lelle Gulyás" w:date="2015-01-30T11:30:00Z"/>
              <w:rFonts w:ascii="Corbel" w:hAnsi="Corbel"/>
            </w:rPr>
          </w:rPrChange>
        </w:rPr>
      </w:pPr>
    </w:p>
    <w:p w:rsidR="003414F0" w:rsidRPr="00703D05" w:rsidDel="00E1428D" w:rsidRDefault="00421477" w:rsidP="00093430">
      <w:pPr>
        <w:ind w:left="709"/>
        <w:jc w:val="center"/>
        <w:rPr>
          <w:del w:id="94" w:author="Lelle Gulyás" w:date="2015-01-30T11:30:00Z"/>
          <w:rFonts w:ascii="Corbel" w:hAnsi="Corbel"/>
          <w:b/>
          <w:sz w:val="28"/>
          <w:szCs w:val="28"/>
          <w:rPrChange w:id="95" w:author="Lelle Gulyás" w:date="2015-01-30T11:35:00Z">
            <w:rPr>
              <w:del w:id="96" w:author="Lelle Gulyás" w:date="2015-01-30T11:30:00Z"/>
              <w:rFonts w:ascii="Corbel" w:hAnsi="Corbel"/>
            </w:rPr>
          </w:rPrChange>
        </w:rPr>
      </w:pPr>
      <w:del w:id="97" w:author="Lelle Gulyás" w:date="2015-01-30T11:30:00Z">
        <w:r w:rsidRPr="00703D05" w:rsidDel="00E1428D">
          <w:rPr>
            <w:rFonts w:ascii="Corbel" w:hAnsi="Corbel"/>
            <w:b/>
            <w:sz w:val="28"/>
            <w:szCs w:val="28"/>
            <w:rPrChange w:id="98" w:author="Lelle Gulyás" w:date="2015-01-30T11:35:00Z">
              <w:rPr>
                <w:rFonts w:ascii="Corbel" w:hAnsi="Corbel"/>
              </w:rPr>
            </w:rPrChange>
          </w:rPr>
          <w:delText>gegenzeichnet:</w:delText>
        </w:r>
      </w:del>
    </w:p>
    <w:p w:rsidR="00421477" w:rsidRPr="00703D05" w:rsidDel="00E1428D" w:rsidRDefault="00421477" w:rsidP="00093430">
      <w:pPr>
        <w:ind w:left="709"/>
        <w:jc w:val="center"/>
        <w:rPr>
          <w:del w:id="99" w:author="Lelle Gulyás" w:date="2015-01-30T11:30:00Z"/>
          <w:rFonts w:ascii="Corbel" w:hAnsi="Corbel"/>
          <w:b/>
          <w:sz w:val="28"/>
          <w:szCs w:val="28"/>
          <w:rPrChange w:id="100" w:author="Lelle Gulyás" w:date="2015-01-30T11:35:00Z">
            <w:rPr>
              <w:del w:id="101" w:author="Lelle Gulyás" w:date="2015-01-30T11:30:00Z"/>
              <w:rFonts w:ascii="Corbel" w:hAnsi="Corbel"/>
            </w:rPr>
          </w:rPrChange>
        </w:rPr>
      </w:pPr>
    </w:p>
    <w:p w:rsidR="00421477" w:rsidRPr="00703D05" w:rsidDel="00E1428D" w:rsidRDefault="00421477" w:rsidP="00093430">
      <w:pPr>
        <w:ind w:left="709"/>
        <w:jc w:val="center"/>
        <w:rPr>
          <w:del w:id="102" w:author="Lelle Gulyás" w:date="2015-01-30T11:30:00Z"/>
          <w:rFonts w:ascii="Corbel" w:hAnsi="Corbel"/>
          <w:b/>
          <w:sz w:val="28"/>
          <w:szCs w:val="28"/>
          <w:rPrChange w:id="103" w:author="Lelle Gulyás" w:date="2015-01-30T11:35:00Z">
            <w:rPr>
              <w:del w:id="104" w:author="Lelle Gulyás" w:date="2015-01-30T11:30:00Z"/>
              <w:rFonts w:ascii="Corbel" w:hAnsi="Corbel"/>
            </w:rPr>
          </w:rPrChange>
        </w:rPr>
      </w:pPr>
    </w:p>
    <w:p w:rsidR="00421477" w:rsidRPr="00703D05" w:rsidDel="00E1428D" w:rsidRDefault="00421477" w:rsidP="00093430">
      <w:pPr>
        <w:ind w:left="709"/>
        <w:jc w:val="center"/>
        <w:rPr>
          <w:del w:id="105" w:author="Lelle Gulyás" w:date="2015-01-30T11:30:00Z"/>
          <w:rFonts w:ascii="Corbel" w:hAnsi="Corbel"/>
          <w:b/>
          <w:sz w:val="28"/>
          <w:szCs w:val="28"/>
          <w:rPrChange w:id="106" w:author="Lelle Gulyás" w:date="2015-01-30T11:35:00Z">
            <w:rPr>
              <w:del w:id="107" w:author="Lelle Gulyás" w:date="2015-01-30T11:30:00Z"/>
              <w:rFonts w:ascii="Corbel" w:hAnsi="Corbel"/>
            </w:rPr>
          </w:rPrChange>
        </w:rPr>
      </w:pPr>
    </w:p>
    <w:p w:rsidR="003414F0" w:rsidRPr="00703D05" w:rsidDel="00E1428D" w:rsidRDefault="003414F0" w:rsidP="003414F0">
      <w:pPr>
        <w:jc w:val="center"/>
        <w:rPr>
          <w:del w:id="108" w:author="Lelle Gulyás" w:date="2015-01-30T11:30:00Z"/>
          <w:rFonts w:ascii="Corbel" w:hAnsi="Corbel"/>
          <w:b/>
          <w:sz w:val="28"/>
          <w:szCs w:val="28"/>
          <w:rPrChange w:id="109" w:author="Lelle Gulyás" w:date="2015-01-30T11:35:00Z">
            <w:rPr>
              <w:del w:id="110" w:author="Lelle Gulyás" w:date="2015-01-30T11:30:00Z"/>
              <w:rFonts w:ascii="Corbel" w:hAnsi="Corbel"/>
            </w:rPr>
          </w:rPrChange>
        </w:rPr>
      </w:pPr>
    </w:p>
    <w:p w:rsidR="003414F0" w:rsidRPr="00703D05" w:rsidDel="00E1428D" w:rsidRDefault="003414F0" w:rsidP="003414F0">
      <w:pPr>
        <w:jc w:val="center"/>
        <w:rPr>
          <w:del w:id="111" w:author="Lelle Gulyás" w:date="2015-01-30T11:30:00Z"/>
          <w:rFonts w:ascii="Corbel" w:hAnsi="Corbel"/>
          <w:b/>
          <w:sz w:val="28"/>
          <w:szCs w:val="28"/>
          <w:rPrChange w:id="112" w:author="Lelle Gulyás" w:date="2015-01-30T11:35:00Z">
            <w:rPr>
              <w:del w:id="113" w:author="Lelle Gulyás" w:date="2015-01-30T11:30:00Z"/>
              <w:rFonts w:ascii="Corbel" w:hAnsi="Corbel"/>
            </w:rPr>
          </w:rPrChange>
        </w:rPr>
      </w:pPr>
      <w:del w:id="114" w:author="Lelle Gulyás" w:date="2015-01-30T11:30:00Z">
        <w:r w:rsidRPr="00703D05" w:rsidDel="00E1428D">
          <w:rPr>
            <w:rFonts w:ascii="Corbel" w:hAnsi="Corbel"/>
            <w:b/>
            <w:sz w:val="28"/>
            <w:szCs w:val="28"/>
            <w:rPrChange w:id="115" w:author="Lelle Gulyás" w:date="2015-01-30T11:35:00Z">
              <w:rPr>
                <w:rFonts w:ascii="Corbel" w:hAnsi="Corbel"/>
              </w:rPr>
            </w:rPrChange>
          </w:rPr>
          <w:delText>______________________________</w:delText>
        </w:r>
      </w:del>
    </w:p>
    <w:p w:rsidR="003414F0" w:rsidRPr="00703D05" w:rsidDel="00E1428D" w:rsidRDefault="003414F0" w:rsidP="003414F0">
      <w:pPr>
        <w:jc w:val="center"/>
        <w:rPr>
          <w:del w:id="116" w:author="Lelle Gulyás" w:date="2015-01-30T11:30:00Z"/>
          <w:rFonts w:ascii="Corbel" w:hAnsi="Corbel"/>
          <w:b/>
          <w:sz w:val="28"/>
          <w:szCs w:val="28"/>
          <w:rPrChange w:id="117" w:author="Lelle Gulyás" w:date="2015-01-30T11:35:00Z">
            <w:rPr>
              <w:del w:id="118" w:author="Lelle Gulyás" w:date="2015-01-30T11:30:00Z"/>
              <w:rFonts w:ascii="Corbel" w:hAnsi="Corbel"/>
            </w:rPr>
          </w:rPrChange>
        </w:rPr>
      </w:pPr>
      <w:del w:id="119" w:author="Lelle Gulyás" w:date="2015-01-30T11:30:00Z">
        <w:r w:rsidRPr="00703D05" w:rsidDel="00E1428D">
          <w:rPr>
            <w:rFonts w:ascii="Corbel" w:hAnsi="Corbel"/>
            <w:b/>
            <w:sz w:val="28"/>
            <w:szCs w:val="28"/>
            <w:rPrChange w:id="120" w:author="Lelle Gulyás" w:date="2015-01-30T11:35:00Z">
              <w:rPr>
                <w:rFonts w:ascii="Corbel" w:hAnsi="Corbel"/>
              </w:rPr>
            </w:rPrChange>
          </w:rPr>
          <w:delText>Leit</w:delText>
        </w:r>
        <w:r w:rsidR="00CE0225" w:rsidRPr="00703D05" w:rsidDel="00E1428D">
          <w:rPr>
            <w:rFonts w:ascii="Corbel" w:hAnsi="Corbel"/>
            <w:b/>
            <w:sz w:val="28"/>
            <w:szCs w:val="28"/>
            <w:rPrChange w:id="121" w:author="Lelle Gulyás" w:date="2015-01-30T11:35:00Z">
              <w:rPr>
                <w:rFonts w:ascii="Corbel" w:hAnsi="Corbel"/>
              </w:rPr>
            </w:rPrChange>
          </w:rPr>
          <w:delText>erin</w:delText>
        </w:r>
        <w:r w:rsidR="00421477" w:rsidRPr="00703D05" w:rsidDel="00E1428D">
          <w:rPr>
            <w:rFonts w:ascii="Corbel" w:hAnsi="Corbel"/>
            <w:b/>
            <w:sz w:val="28"/>
            <w:szCs w:val="28"/>
            <w:rPrChange w:id="122" w:author="Lelle Gulyás" w:date="2015-01-30T11:35:00Z">
              <w:rPr>
                <w:rFonts w:ascii="Corbel" w:hAnsi="Corbel"/>
              </w:rPr>
            </w:rPrChange>
          </w:rPr>
          <w:delText xml:space="preserve"> </w:delText>
        </w:r>
        <w:r w:rsidR="00CE0225" w:rsidRPr="00703D05" w:rsidDel="00E1428D">
          <w:rPr>
            <w:rFonts w:ascii="Corbel" w:hAnsi="Corbel"/>
            <w:b/>
            <w:sz w:val="28"/>
            <w:szCs w:val="28"/>
            <w:rPrChange w:id="123" w:author="Lelle Gulyás" w:date="2015-01-30T11:35:00Z">
              <w:rPr>
                <w:rFonts w:ascii="Corbel" w:hAnsi="Corbel"/>
              </w:rPr>
            </w:rPrChange>
          </w:rPr>
          <w:delText>/</w:delText>
        </w:r>
        <w:r w:rsidR="00421477" w:rsidRPr="00703D05" w:rsidDel="00E1428D">
          <w:rPr>
            <w:rFonts w:ascii="Corbel" w:hAnsi="Corbel"/>
            <w:b/>
            <w:sz w:val="28"/>
            <w:szCs w:val="28"/>
            <w:rPrChange w:id="124" w:author="Lelle Gulyás" w:date="2015-01-30T11:35:00Z">
              <w:rPr>
                <w:rFonts w:ascii="Corbel" w:hAnsi="Corbel"/>
              </w:rPr>
            </w:rPrChange>
          </w:rPr>
          <w:delText xml:space="preserve"> </w:delText>
        </w:r>
        <w:r w:rsidR="00CE0225" w:rsidRPr="00703D05" w:rsidDel="00E1428D">
          <w:rPr>
            <w:rFonts w:ascii="Corbel" w:hAnsi="Corbel"/>
            <w:b/>
            <w:sz w:val="28"/>
            <w:szCs w:val="28"/>
            <w:rPrChange w:id="125" w:author="Lelle Gulyás" w:date="2015-01-30T11:35:00Z">
              <w:rPr>
                <w:rFonts w:ascii="Corbel" w:hAnsi="Corbel"/>
              </w:rPr>
            </w:rPrChange>
          </w:rPr>
          <w:delText>Leiter</w:delText>
        </w:r>
        <w:r w:rsidRPr="00703D05" w:rsidDel="00E1428D">
          <w:rPr>
            <w:rFonts w:ascii="Corbel" w:hAnsi="Corbel"/>
            <w:b/>
            <w:sz w:val="28"/>
            <w:szCs w:val="28"/>
            <w:rPrChange w:id="126" w:author="Lelle Gulyás" w:date="2015-01-30T11:35:00Z">
              <w:rPr>
                <w:rFonts w:ascii="Corbel" w:hAnsi="Corbel"/>
              </w:rPr>
            </w:rPrChange>
          </w:rPr>
          <w:delText xml:space="preserve"> der Doktorschule der AUB</w:delText>
        </w:r>
      </w:del>
    </w:p>
    <w:p w:rsidR="003414F0" w:rsidRPr="00703D05" w:rsidRDefault="003414F0" w:rsidP="00E1428D">
      <w:pPr>
        <w:pageBreakBefore/>
        <w:jc w:val="center"/>
        <w:rPr>
          <w:rFonts w:ascii="Corbel" w:hAnsi="Corbel"/>
          <w:b/>
          <w:sz w:val="28"/>
          <w:szCs w:val="28"/>
          <w:rPrChange w:id="127" w:author="Lelle Gulyás" w:date="2015-01-30T11:35:00Z">
            <w:rPr>
              <w:rFonts w:ascii="Corbel" w:hAnsi="Corbel"/>
            </w:rPr>
          </w:rPrChange>
        </w:rPr>
        <w:pPrChange w:id="128" w:author="Lelle Gulyás" w:date="2015-01-30T11:30:00Z">
          <w:pPr>
            <w:pageBreakBefore/>
          </w:pPr>
        </w:pPrChange>
      </w:pPr>
      <w:del w:id="129" w:author="Lelle Gulyás" w:date="2015-01-30T11:30:00Z">
        <w:r w:rsidRPr="00703D05" w:rsidDel="00E1428D">
          <w:rPr>
            <w:rFonts w:ascii="Corbel" w:hAnsi="Corbel"/>
            <w:b/>
            <w:sz w:val="28"/>
            <w:szCs w:val="28"/>
            <w:rPrChange w:id="130" w:author="Lelle Gulyás" w:date="2015-01-30T11:35:00Z">
              <w:rPr>
                <w:rFonts w:ascii="Corbel" w:hAnsi="Corbel"/>
              </w:rPr>
            </w:rPrChange>
          </w:rPr>
          <w:lastRenderedPageBreak/>
          <w:delText xml:space="preserve">Anhang1                                                                </w:delText>
        </w:r>
      </w:del>
      <w:r w:rsidRPr="00703D05">
        <w:rPr>
          <w:rFonts w:ascii="Corbel" w:hAnsi="Corbel"/>
          <w:b/>
          <w:sz w:val="28"/>
          <w:szCs w:val="28"/>
          <w:rPrChange w:id="131" w:author="Lelle Gulyás" w:date="2015-01-30T11:35:00Z">
            <w:rPr>
              <w:rFonts w:ascii="Corbel" w:hAnsi="Corbel"/>
            </w:rPr>
          </w:rPrChange>
        </w:rPr>
        <w:t>Formblatt Protokoll</w:t>
      </w:r>
    </w:p>
    <w:p w:rsidR="003414F0" w:rsidRPr="00012F8D" w:rsidDel="00703D05" w:rsidRDefault="003414F0" w:rsidP="003414F0">
      <w:pPr>
        <w:rPr>
          <w:del w:id="132" w:author="Lelle Gulyás" w:date="2015-01-30T11:35:00Z"/>
          <w:rFonts w:ascii="Corbel" w:hAnsi="Corbel"/>
        </w:rPr>
      </w:pPr>
    </w:p>
    <w:p w:rsidR="003414F0" w:rsidRPr="00012F8D" w:rsidRDefault="003414F0" w:rsidP="00703D05">
      <w:pPr>
        <w:jc w:val="center"/>
        <w:rPr>
          <w:rFonts w:ascii="Corbel" w:hAnsi="Corbel"/>
        </w:rPr>
        <w:pPrChange w:id="133" w:author="Lelle Gulyás" w:date="2015-01-30T11:35:00Z">
          <w:pPr/>
        </w:pPrChange>
      </w:pPr>
      <w:r w:rsidRPr="00012F8D">
        <w:rPr>
          <w:rFonts w:ascii="Corbel" w:hAnsi="Corbel"/>
        </w:rPr>
        <w:t xml:space="preserve">Dokumentation des Gesprächs über den Fortschritt </w:t>
      </w:r>
      <w:r w:rsidR="002E511A">
        <w:rPr>
          <w:rFonts w:ascii="Corbel" w:hAnsi="Corbel"/>
        </w:rPr>
        <w:t>der</w:t>
      </w:r>
      <w:r w:rsidR="002E511A" w:rsidRPr="00012F8D">
        <w:rPr>
          <w:rFonts w:ascii="Corbel" w:hAnsi="Corbel"/>
        </w:rPr>
        <w:t xml:space="preserve"> </w:t>
      </w:r>
      <w:r w:rsidRPr="00012F8D">
        <w:rPr>
          <w:rFonts w:ascii="Corbel" w:hAnsi="Corbel"/>
        </w:rPr>
        <w:t>Dissertation an der AUB</w:t>
      </w:r>
    </w:p>
    <w:p w:rsidR="003414F0" w:rsidRPr="00012F8D" w:rsidRDefault="003414F0" w:rsidP="003414F0">
      <w:pPr>
        <w:rPr>
          <w:rFonts w:ascii="Corbel" w:hAnsi="Corbel"/>
        </w:rPr>
      </w:pPr>
    </w:p>
    <w:tbl>
      <w:tblPr>
        <w:tblW w:w="8831" w:type="dxa"/>
        <w:tblInd w:w="55" w:type="dxa"/>
        <w:tblLayout w:type="fixed"/>
        <w:tblCellMar>
          <w:top w:w="55" w:type="dxa"/>
          <w:left w:w="55" w:type="dxa"/>
          <w:bottom w:w="55" w:type="dxa"/>
          <w:right w:w="55" w:type="dxa"/>
        </w:tblCellMar>
        <w:tblLook w:val="0000" w:firstRow="0" w:lastRow="0" w:firstColumn="0" w:lastColumn="0" w:noHBand="0" w:noVBand="0"/>
      </w:tblPr>
      <w:tblGrid>
        <w:gridCol w:w="3894"/>
        <w:gridCol w:w="4937"/>
      </w:tblGrid>
      <w:tr w:rsidR="003414F0" w:rsidRPr="00012F8D" w:rsidDel="00D92364" w:rsidTr="00421477">
        <w:trPr>
          <w:trHeight w:val="296"/>
          <w:del w:id="134" w:author="Lelle Gulyás" w:date="2015-01-30T11:32:00Z"/>
        </w:trPr>
        <w:tc>
          <w:tcPr>
            <w:tcW w:w="3894" w:type="dxa"/>
            <w:tcBorders>
              <w:top w:val="single" w:sz="1" w:space="0" w:color="000000"/>
              <w:left w:val="single" w:sz="1" w:space="0" w:color="000000"/>
              <w:bottom w:val="single" w:sz="1" w:space="0" w:color="000000"/>
            </w:tcBorders>
            <w:shd w:val="clear" w:color="auto" w:fill="auto"/>
          </w:tcPr>
          <w:p w:rsidR="003414F0" w:rsidDel="00E1428D" w:rsidRDefault="003414F0" w:rsidP="00E1428D">
            <w:pPr>
              <w:pStyle w:val="TabellenInhalt"/>
              <w:snapToGrid w:val="0"/>
              <w:rPr>
                <w:del w:id="135" w:author="Lelle Gulyás" w:date="2015-01-30T11:31:00Z"/>
                <w:rFonts w:ascii="Corbel" w:hAnsi="Corbel"/>
              </w:rPr>
              <w:pPrChange w:id="136" w:author="Lelle Gulyás" w:date="2015-01-30T11:31:00Z">
                <w:pPr>
                  <w:pStyle w:val="TabellenInhalt"/>
                  <w:snapToGrid w:val="0"/>
                </w:pPr>
              </w:pPrChange>
            </w:pPr>
            <w:del w:id="137" w:author="Lelle Gulyás" w:date="2015-01-30T11:32:00Z">
              <w:r w:rsidRPr="00012F8D" w:rsidDel="00D92364">
                <w:rPr>
                  <w:rFonts w:ascii="Corbel" w:hAnsi="Corbel"/>
                </w:rPr>
                <w:delText>Doktorand</w:delText>
              </w:r>
              <w:r w:rsidR="002E511A" w:rsidDel="00D92364">
                <w:rPr>
                  <w:rFonts w:ascii="Corbel" w:hAnsi="Corbel"/>
                </w:rPr>
                <w:delText>i</w:delText>
              </w:r>
              <w:r w:rsidRPr="00012F8D" w:rsidDel="00D92364">
                <w:rPr>
                  <w:rFonts w:ascii="Corbel" w:hAnsi="Corbel"/>
                </w:rPr>
                <w:delText>n</w:delText>
              </w:r>
              <w:r w:rsidR="002E511A" w:rsidDel="00D92364">
                <w:rPr>
                  <w:rFonts w:ascii="Corbel" w:hAnsi="Corbel"/>
                </w:rPr>
                <w:delText>/</w:delText>
              </w:r>
            </w:del>
          </w:p>
          <w:p w:rsidR="002E511A" w:rsidRPr="00012F8D" w:rsidDel="00D92364" w:rsidRDefault="002E511A" w:rsidP="00E1428D">
            <w:pPr>
              <w:pStyle w:val="TabellenInhalt"/>
              <w:snapToGrid w:val="0"/>
              <w:rPr>
                <w:del w:id="138" w:author="Lelle Gulyás" w:date="2015-01-30T11:32:00Z"/>
                <w:rFonts w:ascii="Corbel" w:hAnsi="Corbel"/>
              </w:rPr>
              <w:pPrChange w:id="139" w:author="Lelle Gulyás" w:date="2015-01-30T11:31:00Z">
                <w:pPr>
                  <w:pStyle w:val="TabellenInhalt"/>
                  <w:snapToGrid w:val="0"/>
                </w:pPr>
              </w:pPrChange>
            </w:pPr>
            <w:del w:id="140" w:author="Lelle Gulyás" w:date="2015-01-30T11:32:00Z">
              <w:r w:rsidDel="00D92364">
                <w:rPr>
                  <w:rFonts w:ascii="Corbel" w:hAnsi="Corbel"/>
                </w:rPr>
                <w:delText>Doktorand</w:delText>
              </w:r>
            </w:del>
          </w:p>
        </w:tc>
        <w:tc>
          <w:tcPr>
            <w:tcW w:w="4937" w:type="dxa"/>
            <w:tcBorders>
              <w:top w:val="single" w:sz="1" w:space="0" w:color="000000"/>
              <w:left w:val="single" w:sz="1" w:space="0" w:color="000000"/>
              <w:bottom w:val="single" w:sz="1" w:space="0" w:color="000000"/>
              <w:right w:val="single" w:sz="1" w:space="0" w:color="000000"/>
            </w:tcBorders>
            <w:shd w:val="clear" w:color="auto" w:fill="auto"/>
          </w:tcPr>
          <w:p w:rsidR="003414F0" w:rsidRPr="00012F8D" w:rsidDel="00D92364" w:rsidRDefault="003414F0" w:rsidP="007F6220">
            <w:pPr>
              <w:pStyle w:val="TabellenInhalt"/>
              <w:snapToGrid w:val="0"/>
              <w:rPr>
                <w:del w:id="141" w:author="Lelle Gulyás" w:date="2015-01-30T11:32:00Z"/>
                <w:rFonts w:ascii="Corbel" w:hAnsi="Corbel"/>
              </w:rPr>
            </w:pPr>
          </w:p>
        </w:tc>
      </w:tr>
      <w:tr w:rsidR="003414F0" w:rsidRPr="00012F8D" w:rsidDel="00D92364" w:rsidTr="00421477">
        <w:trPr>
          <w:trHeight w:val="307"/>
          <w:del w:id="142" w:author="Lelle Gulyás" w:date="2015-01-30T11:32:00Z"/>
        </w:trPr>
        <w:tc>
          <w:tcPr>
            <w:tcW w:w="3894" w:type="dxa"/>
            <w:tcBorders>
              <w:left w:val="single" w:sz="1" w:space="0" w:color="000000"/>
              <w:bottom w:val="single" w:sz="1" w:space="0" w:color="000000"/>
            </w:tcBorders>
            <w:shd w:val="clear" w:color="auto" w:fill="auto"/>
          </w:tcPr>
          <w:p w:rsidR="003414F0" w:rsidDel="00E1428D" w:rsidRDefault="002E511A" w:rsidP="00E1428D">
            <w:pPr>
              <w:pStyle w:val="TabellenInhalt"/>
              <w:snapToGrid w:val="0"/>
              <w:rPr>
                <w:del w:id="143" w:author="Lelle Gulyás" w:date="2015-01-30T11:31:00Z"/>
                <w:rFonts w:ascii="Corbel" w:hAnsi="Corbel"/>
              </w:rPr>
              <w:pPrChange w:id="144" w:author="Lelle Gulyás" w:date="2015-01-30T11:31:00Z">
                <w:pPr>
                  <w:pStyle w:val="TabellenInhalt"/>
                  <w:snapToGrid w:val="0"/>
                </w:pPr>
              </w:pPrChange>
            </w:pPr>
            <w:del w:id="145" w:author="Lelle Gulyás" w:date="2015-01-30T11:32:00Z">
              <w:r w:rsidDel="00D92364">
                <w:rPr>
                  <w:rFonts w:ascii="Corbel" w:hAnsi="Corbel"/>
                </w:rPr>
                <w:delText>B</w:delText>
              </w:r>
              <w:r w:rsidR="003414F0" w:rsidRPr="00012F8D" w:rsidDel="00D92364">
                <w:rPr>
                  <w:rFonts w:ascii="Corbel" w:hAnsi="Corbel"/>
                </w:rPr>
                <w:delText>etreuer</w:delText>
              </w:r>
              <w:r w:rsidDel="00D92364">
                <w:rPr>
                  <w:rFonts w:ascii="Corbel" w:hAnsi="Corbel"/>
                </w:rPr>
                <w:delText>i</w:delText>
              </w:r>
              <w:r w:rsidR="003414F0" w:rsidRPr="00012F8D" w:rsidDel="00D92364">
                <w:rPr>
                  <w:rFonts w:ascii="Corbel" w:hAnsi="Corbel"/>
                </w:rPr>
                <w:delText>n</w:delText>
              </w:r>
              <w:r w:rsidDel="00D92364">
                <w:rPr>
                  <w:rFonts w:ascii="Corbel" w:hAnsi="Corbel"/>
                </w:rPr>
                <w:delText>/</w:delText>
              </w:r>
            </w:del>
          </w:p>
          <w:p w:rsidR="002E511A" w:rsidRPr="00012F8D" w:rsidDel="00D92364" w:rsidRDefault="002E511A" w:rsidP="00E1428D">
            <w:pPr>
              <w:pStyle w:val="TabellenInhalt"/>
              <w:snapToGrid w:val="0"/>
              <w:rPr>
                <w:del w:id="146" w:author="Lelle Gulyás" w:date="2015-01-30T11:32:00Z"/>
                <w:rFonts w:ascii="Corbel" w:hAnsi="Corbel"/>
              </w:rPr>
              <w:pPrChange w:id="147" w:author="Lelle Gulyás" w:date="2015-01-30T11:31:00Z">
                <w:pPr>
                  <w:pStyle w:val="TabellenInhalt"/>
                  <w:snapToGrid w:val="0"/>
                </w:pPr>
              </w:pPrChange>
            </w:pPr>
            <w:del w:id="148" w:author="Lelle Gulyás" w:date="2015-01-30T11:32:00Z">
              <w:r w:rsidDel="00D92364">
                <w:rPr>
                  <w:rFonts w:ascii="Corbel" w:hAnsi="Corbel"/>
                </w:rPr>
                <w:delText>Betreuer</w:delText>
              </w:r>
            </w:del>
          </w:p>
        </w:tc>
        <w:tc>
          <w:tcPr>
            <w:tcW w:w="4937" w:type="dxa"/>
            <w:tcBorders>
              <w:left w:val="single" w:sz="1" w:space="0" w:color="000000"/>
              <w:bottom w:val="single" w:sz="1" w:space="0" w:color="000000"/>
              <w:right w:val="single" w:sz="1" w:space="0" w:color="000000"/>
            </w:tcBorders>
            <w:shd w:val="clear" w:color="auto" w:fill="auto"/>
          </w:tcPr>
          <w:p w:rsidR="003414F0" w:rsidRPr="00012F8D" w:rsidDel="00D92364" w:rsidRDefault="003414F0" w:rsidP="007F6220">
            <w:pPr>
              <w:pStyle w:val="TabellenInhalt"/>
              <w:snapToGrid w:val="0"/>
              <w:rPr>
                <w:del w:id="149" w:author="Lelle Gulyás" w:date="2015-01-30T11:32:00Z"/>
                <w:rFonts w:ascii="Corbel" w:hAnsi="Corbel"/>
              </w:rPr>
            </w:pPr>
          </w:p>
        </w:tc>
      </w:tr>
      <w:tr w:rsidR="003414F0" w:rsidRPr="00012F8D" w:rsidDel="00D92364" w:rsidTr="00421477">
        <w:trPr>
          <w:trHeight w:val="296"/>
          <w:del w:id="150" w:author="Lelle Gulyás" w:date="2015-01-30T11:32:00Z"/>
        </w:trPr>
        <w:tc>
          <w:tcPr>
            <w:tcW w:w="3894" w:type="dxa"/>
            <w:tcBorders>
              <w:left w:val="single" w:sz="1" w:space="0" w:color="000000"/>
              <w:bottom w:val="single" w:sz="1" w:space="0" w:color="000000"/>
            </w:tcBorders>
            <w:shd w:val="clear" w:color="auto" w:fill="auto"/>
          </w:tcPr>
          <w:p w:rsidR="003414F0" w:rsidDel="00E1428D" w:rsidRDefault="003414F0" w:rsidP="00E1428D">
            <w:pPr>
              <w:pStyle w:val="TabellenInhalt"/>
              <w:snapToGrid w:val="0"/>
              <w:rPr>
                <w:del w:id="151" w:author="Lelle Gulyás" w:date="2015-01-30T11:31:00Z"/>
                <w:rFonts w:ascii="Corbel" w:hAnsi="Corbel"/>
              </w:rPr>
              <w:pPrChange w:id="152" w:author="Lelle Gulyás" w:date="2015-01-30T11:31:00Z">
                <w:pPr>
                  <w:pStyle w:val="TabellenInhalt"/>
                  <w:snapToGrid w:val="0"/>
                </w:pPr>
              </w:pPrChange>
            </w:pPr>
            <w:del w:id="153" w:author="Lelle Gulyás" w:date="2015-01-30T11:32:00Z">
              <w:r w:rsidRPr="00012F8D" w:rsidDel="00D92364">
                <w:rPr>
                  <w:rFonts w:ascii="Corbel" w:hAnsi="Corbel"/>
                </w:rPr>
                <w:delText xml:space="preserve">Ggf. </w:delText>
              </w:r>
              <w:r w:rsidR="00182E5C" w:rsidDel="00D92364">
                <w:rPr>
                  <w:rFonts w:ascii="Corbel" w:hAnsi="Corbel"/>
                </w:rPr>
                <w:delText>B</w:delText>
              </w:r>
              <w:r w:rsidRPr="00012F8D" w:rsidDel="00D92364">
                <w:rPr>
                  <w:rFonts w:ascii="Corbel" w:hAnsi="Corbel"/>
                </w:rPr>
                <w:delText>etreuer</w:delText>
              </w:r>
              <w:r w:rsidR="002E511A" w:rsidDel="00D92364">
                <w:rPr>
                  <w:rFonts w:ascii="Corbel" w:hAnsi="Corbel"/>
                </w:rPr>
                <w:delText>i</w:delText>
              </w:r>
              <w:r w:rsidRPr="00012F8D" w:rsidDel="00D92364">
                <w:rPr>
                  <w:rFonts w:ascii="Corbel" w:hAnsi="Corbel"/>
                </w:rPr>
                <w:delText>n</w:delText>
              </w:r>
              <w:r w:rsidRPr="00012F8D" w:rsidDel="00D92364">
                <w:rPr>
                  <w:rStyle w:val="WW-Funotenzeichen"/>
                  <w:rFonts w:ascii="Corbel" w:hAnsi="Corbel"/>
                </w:rPr>
                <w:footnoteReference w:id="1"/>
              </w:r>
              <w:r w:rsidR="002E511A" w:rsidDel="00D92364">
                <w:rPr>
                  <w:rFonts w:ascii="Corbel" w:hAnsi="Corbel"/>
                </w:rPr>
                <w:delText>/</w:delText>
              </w:r>
            </w:del>
          </w:p>
          <w:p w:rsidR="002E511A" w:rsidRPr="00012F8D" w:rsidDel="00D92364" w:rsidRDefault="00182E5C" w:rsidP="00E1428D">
            <w:pPr>
              <w:pStyle w:val="TabellenInhalt"/>
              <w:snapToGrid w:val="0"/>
              <w:rPr>
                <w:del w:id="157" w:author="Lelle Gulyás" w:date="2015-01-30T11:32:00Z"/>
                <w:rFonts w:ascii="Corbel" w:hAnsi="Corbel"/>
              </w:rPr>
              <w:pPrChange w:id="158" w:author="Lelle Gulyás" w:date="2015-01-30T11:31:00Z">
                <w:pPr>
                  <w:pStyle w:val="TabellenInhalt"/>
                  <w:snapToGrid w:val="0"/>
                </w:pPr>
              </w:pPrChange>
            </w:pPr>
            <w:del w:id="159" w:author="Lelle Gulyás" w:date="2015-01-30T11:32:00Z">
              <w:r w:rsidDel="00D92364">
                <w:rPr>
                  <w:rFonts w:ascii="Corbel" w:hAnsi="Corbel"/>
                </w:rPr>
                <w:delText>Co-</w:delText>
              </w:r>
              <w:r w:rsidR="00421477" w:rsidDel="00D92364">
                <w:rPr>
                  <w:rFonts w:ascii="Corbel" w:hAnsi="Corbel"/>
                </w:rPr>
                <w:delText>B</w:delText>
              </w:r>
              <w:r w:rsidR="002E511A" w:rsidDel="00D92364">
                <w:rPr>
                  <w:rFonts w:ascii="Corbel" w:hAnsi="Corbel"/>
                </w:rPr>
                <w:delText>etreuer</w:delText>
              </w:r>
            </w:del>
          </w:p>
        </w:tc>
        <w:tc>
          <w:tcPr>
            <w:tcW w:w="4937" w:type="dxa"/>
            <w:tcBorders>
              <w:left w:val="single" w:sz="1" w:space="0" w:color="000000"/>
              <w:bottom w:val="single" w:sz="1" w:space="0" w:color="000000"/>
              <w:right w:val="single" w:sz="1" w:space="0" w:color="000000"/>
            </w:tcBorders>
            <w:shd w:val="clear" w:color="auto" w:fill="auto"/>
          </w:tcPr>
          <w:p w:rsidR="003414F0" w:rsidRPr="00012F8D" w:rsidDel="00D92364" w:rsidRDefault="003414F0" w:rsidP="007F6220">
            <w:pPr>
              <w:pStyle w:val="TabellenInhalt"/>
              <w:snapToGrid w:val="0"/>
              <w:rPr>
                <w:del w:id="160" w:author="Lelle Gulyás" w:date="2015-01-30T11:32:00Z"/>
                <w:rFonts w:ascii="Corbel" w:hAnsi="Corbel"/>
              </w:rPr>
            </w:pPr>
          </w:p>
        </w:tc>
      </w:tr>
    </w:tbl>
    <w:p w:rsidR="003414F0" w:rsidRPr="00012F8D" w:rsidDel="00D92364" w:rsidRDefault="003414F0" w:rsidP="003414F0">
      <w:pPr>
        <w:rPr>
          <w:del w:id="161" w:author="Lelle Gulyás" w:date="2015-01-30T11:32:00Z"/>
          <w:rFonts w:ascii="Corbel" w:hAnsi="Corbel"/>
        </w:rPr>
      </w:pPr>
    </w:p>
    <w:p w:rsidR="003414F0" w:rsidRPr="00012F8D" w:rsidDel="00E1428D" w:rsidRDefault="003414F0" w:rsidP="003414F0">
      <w:pPr>
        <w:rPr>
          <w:del w:id="162" w:author="Lelle Gulyás" w:date="2015-01-30T11:31:00Z"/>
          <w:rFonts w:ascii="Corbel" w:hAnsi="Corbel"/>
        </w:rPr>
      </w:pPr>
    </w:p>
    <w:p w:rsidR="003414F0" w:rsidRPr="00012F8D" w:rsidDel="00703D05" w:rsidRDefault="003414F0" w:rsidP="003414F0">
      <w:pPr>
        <w:rPr>
          <w:del w:id="163" w:author="Lelle Gulyás" w:date="2015-01-30T11:35:00Z"/>
          <w:rFonts w:ascii="Corbel" w:hAnsi="Corbel"/>
        </w:rPr>
      </w:pPr>
      <w:del w:id="164" w:author="Lelle Gulyás" w:date="2015-01-30T11:35:00Z">
        <w:r w:rsidRPr="00012F8D" w:rsidDel="00703D05">
          <w:rPr>
            <w:rFonts w:ascii="Corbel" w:hAnsi="Corbel"/>
          </w:rPr>
          <w:delText xml:space="preserve">Termin: </w:delText>
        </w:r>
      </w:del>
    </w:p>
    <w:p w:rsidR="003414F0" w:rsidRPr="00012F8D" w:rsidDel="00703D05" w:rsidRDefault="003414F0" w:rsidP="003414F0">
      <w:pPr>
        <w:rPr>
          <w:del w:id="165" w:author="Lelle Gulyás" w:date="2015-01-30T11:35:00Z"/>
          <w:rFonts w:ascii="Corbel" w:hAnsi="Corbel"/>
        </w:rPr>
      </w:pPr>
    </w:p>
    <w:p w:rsidR="003414F0" w:rsidRPr="00012F8D" w:rsidRDefault="003414F0" w:rsidP="003414F0">
      <w:pPr>
        <w:rPr>
          <w:rFonts w:ascii="Corbel" w:hAnsi="Corbel"/>
        </w:rPr>
      </w:pPr>
      <w:r w:rsidRPr="00012F8D">
        <w:rPr>
          <w:rFonts w:ascii="Corbel" w:hAnsi="Corbel"/>
        </w:rPr>
        <w:t>Gesprächsgegenstand in Stichworten:</w:t>
      </w:r>
    </w:p>
    <w:tbl>
      <w:tblPr>
        <w:tblW w:w="9498" w:type="dxa"/>
        <w:tblInd w:w="55" w:type="dxa"/>
        <w:tblLayout w:type="fixed"/>
        <w:tblCellMar>
          <w:top w:w="55" w:type="dxa"/>
          <w:left w:w="55" w:type="dxa"/>
          <w:bottom w:w="55" w:type="dxa"/>
          <w:right w:w="55" w:type="dxa"/>
        </w:tblCellMar>
        <w:tblLook w:val="0000" w:firstRow="0" w:lastRow="0" w:firstColumn="0" w:lastColumn="0" w:noHBand="0" w:noVBand="0"/>
        <w:tblPrChange w:id="166" w:author="Lelle Gulyás" w:date="2015-01-30T11:36:00Z">
          <w:tblPr>
            <w:tblW w:w="0" w:type="auto"/>
            <w:tblInd w:w="55" w:type="dxa"/>
            <w:tblLayout w:type="fixed"/>
            <w:tblCellMar>
              <w:top w:w="55" w:type="dxa"/>
              <w:left w:w="55" w:type="dxa"/>
              <w:bottom w:w="55" w:type="dxa"/>
              <w:right w:w="55" w:type="dxa"/>
            </w:tblCellMar>
            <w:tblLook w:val="0000" w:firstRow="0" w:lastRow="0" w:firstColumn="0" w:lastColumn="0" w:noHBand="0" w:noVBand="0"/>
          </w:tblPr>
        </w:tblPrChange>
      </w:tblPr>
      <w:tblGrid>
        <w:gridCol w:w="9498"/>
        <w:tblGridChange w:id="167">
          <w:tblGrid>
            <w:gridCol w:w="8741"/>
          </w:tblGrid>
        </w:tblGridChange>
      </w:tblGrid>
      <w:tr w:rsidR="003414F0" w:rsidRPr="00012F8D" w:rsidTr="00BB19AC">
        <w:trPr>
          <w:trHeight w:val="3624"/>
          <w:trPrChange w:id="168" w:author="Lelle Gulyás" w:date="2015-01-30T11:36:00Z">
            <w:trPr>
              <w:trHeight w:val="3624"/>
            </w:trPr>
          </w:trPrChange>
        </w:trPr>
        <w:tc>
          <w:tcPr>
            <w:tcW w:w="9498" w:type="dxa"/>
            <w:tcBorders>
              <w:top w:val="single" w:sz="1" w:space="0" w:color="000000"/>
              <w:left w:val="single" w:sz="1" w:space="0" w:color="000000"/>
              <w:bottom w:val="single" w:sz="4" w:space="0" w:color="auto"/>
              <w:right w:val="single" w:sz="1" w:space="0" w:color="000000"/>
            </w:tcBorders>
            <w:shd w:val="clear" w:color="auto" w:fill="auto"/>
            <w:tcPrChange w:id="169" w:author="Lelle Gulyás" w:date="2015-01-30T11:36:00Z">
              <w:tcPr>
                <w:tcW w:w="8741" w:type="dxa"/>
                <w:tcBorders>
                  <w:top w:val="single" w:sz="1" w:space="0" w:color="000000"/>
                  <w:left w:val="single" w:sz="1" w:space="0" w:color="000000"/>
                  <w:bottom w:val="single" w:sz="4" w:space="0" w:color="auto"/>
                  <w:right w:val="single" w:sz="1" w:space="0" w:color="000000"/>
                </w:tcBorders>
                <w:shd w:val="clear" w:color="auto" w:fill="auto"/>
              </w:tcPr>
            </w:tcPrChange>
          </w:tcPr>
          <w:p w:rsidR="003414F0" w:rsidRPr="00012F8D" w:rsidRDefault="003414F0" w:rsidP="003414F0">
            <w:pPr>
              <w:pStyle w:val="TabellenInhalt"/>
              <w:numPr>
                <w:ilvl w:val="0"/>
                <w:numId w:val="4"/>
              </w:numPr>
              <w:snapToGrid w:val="0"/>
              <w:rPr>
                <w:rFonts w:ascii="Corbel" w:hAnsi="Corbel"/>
              </w:rPr>
            </w:pPr>
            <w:r w:rsidRPr="00012F8D">
              <w:rPr>
                <w:rFonts w:ascii="Corbel" w:hAnsi="Corbel"/>
              </w:rPr>
              <w:t>Bericht über das vergangene Semester</w:t>
            </w:r>
          </w:p>
          <w:p w:rsidR="003414F0" w:rsidRPr="00012F8D" w:rsidRDefault="003414F0" w:rsidP="007F6220">
            <w:pPr>
              <w:pStyle w:val="TabellenInhalt"/>
              <w:rPr>
                <w:rFonts w:ascii="Corbel" w:hAnsi="Corbel"/>
              </w:rPr>
            </w:pPr>
          </w:p>
          <w:p w:rsidR="003414F0" w:rsidRPr="00012F8D" w:rsidRDefault="003414F0" w:rsidP="007F6220">
            <w:pPr>
              <w:pStyle w:val="TabellenInhalt"/>
              <w:rPr>
                <w:rFonts w:ascii="Corbel" w:hAnsi="Corbel"/>
              </w:rPr>
            </w:pPr>
          </w:p>
          <w:p w:rsidR="003414F0" w:rsidRPr="00012F8D" w:rsidRDefault="003414F0" w:rsidP="007F6220">
            <w:pPr>
              <w:pStyle w:val="TabellenInhalt"/>
              <w:rPr>
                <w:rFonts w:ascii="Corbel" w:hAnsi="Corbel"/>
              </w:rPr>
            </w:pPr>
          </w:p>
          <w:p w:rsidR="003414F0" w:rsidRPr="00012F8D" w:rsidRDefault="003414F0" w:rsidP="007F6220">
            <w:pPr>
              <w:pStyle w:val="TabellenInhalt"/>
              <w:rPr>
                <w:rFonts w:ascii="Corbel" w:hAnsi="Corbel"/>
              </w:rPr>
            </w:pPr>
          </w:p>
          <w:p w:rsidR="003414F0" w:rsidRPr="00012F8D" w:rsidRDefault="003414F0" w:rsidP="007F6220">
            <w:pPr>
              <w:pStyle w:val="TabellenInhalt"/>
              <w:rPr>
                <w:rFonts w:ascii="Corbel" w:hAnsi="Corbel"/>
              </w:rPr>
            </w:pPr>
          </w:p>
          <w:p w:rsidR="003414F0" w:rsidRPr="00012F8D" w:rsidRDefault="003414F0" w:rsidP="007F6220">
            <w:pPr>
              <w:pStyle w:val="TabellenInhalt"/>
              <w:rPr>
                <w:rFonts w:ascii="Corbel" w:hAnsi="Corbel"/>
              </w:rPr>
            </w:pPr>
          </w:p>
          <w:p w:rsidR="003414F0" w:rsidRDefault="003414F0" w:rsidP="007F6220">
            <w:pPr>
              <w:pStyle w:val="TabellenInhalt"/>
              <w:rPr>
                <w:ins w:id="170" w:author="Lelle Gulyás" w:date="2015-01-30T11:35:00Z"/>
                <w:rFonts w:ascii="Corbel" w:hAnsi="Corbel"/>
              </w:rPr>
            </w:pPr>
          </w:p>
          <w:p w:rsidR="00703D05" w:rsidRPr="00012F8D" w:rsidRDefault="00703D05" w:rsidP="007F6220">
            <w:pPr>
              <w:pStyle w:val="TabellenInhalt"/>
              <w:rPr>
                <w:rFonts w:ascii="Corbel" w:hAnsi="Corbel"/>
              </w:rPr>
            </w:pPr>
          </w:p>
          <w:p w:rsidR="003414F0" w:rsidRPr="00012F8D" w:rsidRDefault="003414F0" w:rsidP="007F6220">
            <w:pPr>
              <w:pStyle w:val="TabellenInhalt"/>
              <w:rPr>
                <w:rFonts w:ascii="Corbel" w:hAnsi="Corbel"/>
              </w:rPr>
            </w:pPr>
          </w:p>
          <w:p w:rsidR="003414F0" w:rsidRPr="00012F8D" w:rsidRDefault="003414F0" w:rsidP="007F6220">
            <w:pPr>
              <w:pStyle w:val="TabellenInhalt"/>
              <w:rPr>
                <w:rFonts w:ascii="Corbel" w:hAnsi="Corbel"/>
              </w:rPr>
            </w:pPr>
          </w:p>
          <w:p w:rsidR="003414F0" w:rsidRPr="00012F8D" w:rsidRDefault="003414F0" w:rsidP="007F6220">
            <w:pPr>
              <w:pStyle w:val="TabellenInhalt"/>
              <w:rPr>
                <w:rFonts w:ascii="Corbel" w:hAnsi="Corbel"/>
              </w:rPr>
            </w:pPr>
          </w:p>
          <w:p w:rsidR="003414F0" w:rsidRPr="00012F8D" w:rsidRDefault="003414F0" w:rsidP="007F6220">
            <w:pPr>
              <w:pStyle w:val="TabellenInhalt"/>
              <w:rPr>
                <w:rFonts w:ascii="Corbel" w:hAnsi="Corbel"/>
              </w:rPr>
            </w:pPr>
          </w:p>
          <w:p w:rsidR="003414F0" w:rsidRPr="00012F8D" w:rsidRDefault="003414F0" w:rsidP="007F6220">
            <w:pPr>
              <w:pStyle w:val="TabellenInhalt"/>
              <w:rPr>
                <w:rFonts w:ascii="Corbel" w:hAnsi="Corbel"/>
              </w:rPr>
            </w:pPr>
          </w:p>
        </w:tc>
      </w:tr>
      <w:tr w:rsidR="003414F0" w:rsidRPr="00012F8D" w:rsidTr="00BB19AC">
        <w:trPr>
          <w:trHeight w:val="3941"/>
          <w:trPrChange w:id="171" w:author="Lelle Gulyás" w:date="2015-01-30T11:36:00Z">
            <w:trPr>
              <w:trHeight w:val="3941"/>
            </w:trPr>
          </w:trPrChange>
        </w:trPr>
        <w:tc>
          <w:tcPr>
            <w:tcW w:w="9498" w:type="dxa"/>
            <w:tcBorders>
              <w:top w:val="single" w:sz="4" w:space="0" w:color="auto"/>
              <w:left w:val="single" w:sz="1" w:space="0" w:color="000000"/>
              <w:bottom w:val="single" w:sz="1" w:space="0" w:color="000000"/>
              <w:right w:val="single" w:sz="1" w:space="0" w:color="000000"/>
            </w:tcBorders>
            <w:shd w:val="clear" w:color="auto" w:fill="auto"/>
            <w:tcPrChange w:id="172" w:author="Lelle Gulyás" w:date="2015-01-30T11:36:00Z">
              <w:tcPr>
                <w:tcW w:w="8741" w:type="dxa"/>
                <w:tcBorders>
                  <w:top w:val="single" w:sz="4" w:space="0" w:color="auto"/>
                  <w:left w:val="single" w:sz="1" w:space="0" w:color="000000"/>
                  <w:bottom w:val="single" w:sz="1" w:space="0" w:color="000000"/>
                  <w:right w:val="single" w:sz="1" w:space="0" w:color="000000"/>
                </w:tcBorders>
                <w:shd w:val="clear" w:color="auto" w:fill="auto"/>
              </w:tcPr>
            </w:tcPrChange>
          </w:tcPr>
          <w:p w:rsidR="003414F0" w:rsidRPr="00012F8D" w:rsidRDefault="003414F0" w:rsidP="003414F0">
            <w:pPr>
              <w:pStyle w:val="TabellenInhalt"/>
              <w:numPr>
                <w:ilvl w:val="0"/>
                <w:numId w:val="4"/>
              </w:numPr>
              <w:rPr>
                <w:rFonts w:ascii="Corbel" w:hAnsi="Corbel"/>
              </w:rPr>
            </w:pPr>
            <w:r w:rsidRPr="00012F8D">
              <w:rPr>
                <w:rFonts w:ascii="Corbel" w:hAnsi="Corbel"/>
              </w:rPr>
              <w:t>Arbeits- und Zeitplan für das kommende Semester</w:t>
            </w:r>
          </w:p>
          <w:p w:rsidR="003414F0" w:rsidRPr="00012F8D" w:rsidRDefault="003414F0" w:rsidP="007F6220">
            <w:pPr>
              <w:pStyle w:val="TabellenInhalt"/>
              <w:rPr>
                <w:rFonts w:ascii="Corbel" w:hAnsi="Corbel"/>
              </w:rPr>
            </w:pPr>
          </w:p>
          <w:p w:rsidR="003414F0" w:rsidRPr="00012F8D" w:rsidRDefault="003414F0" w:rsidP="007F6220">
            <w:pPr>
              <w:pStyle w:val="TabellenInhalt"/>
              <w:rPr>
                <w:rFonts w:ascii="Corbel" w:hAnsi="Corbel"/>
              </w:rPr>
            </w:pPr>
          </w:p>
          <w:p w:rsidR="003414F0" w:rsidRPr="00012F8D" w:rsidRDefault="003414F0" w:rsidP="007F6220">
            <w:pPr>
              <w:pStyle w:val="TabellenInhalt"/>
              <w:rPr>
                <w:rFonts w:ascii="Corbel" w:hAnsi="Corbel"/>
              </w:rPr>
            </w:pPr>
          </w:p>
          <w:p w:rsidR="003414F0" w:rsidRPr="00012F8D" w:rsidRDefault="003414F0" w:rsidP="007F6220">
            <w:pPr>
              <w:pStyle w:val="TabellenInhalt"/>
              <w:rPr>
                <w:rFonts w:ascii="Corbel" w:hAnsi="Corbel"/>
              </w:rPr>
            </w:pPr>
          </w:p>
          <w:p w:rsidR="003414F0" w:rsidRPr="00012F8D" w:rsidRDefault="003414F0" w:rsidP="007F6220">
            <w:pPr>
              <w:pStyle w:val="TabellenInhalt"/>
              <w:rPr>
                <w:rFonts w:ascii="Corbel" w:hAnsi="Corbel"/>
              </w:rPr>
            </w:pPr>
          </w:p>
          <w:p w:rsidR="003414F0" w:rsidRDefault="003414F0" w:rsidP="007F6220">
            <w:pPr>
              <w:pStyle w:val="TabellenInhalt"/>
              <w:rPr>
                <w:ins w:id="173" w:author="Lelle Gulyás" w:date="2015-01-30T11:35:00Z"/>
                <w:rFonts w:ascii="Corbel" w:hAnsi="Corbel"/>
              </w:rPr>
            </w:pPr>
          </w:p>
          <w:p w:rsidR="00703D05" w:rsidRPr="00012F8D" w:rsidRDefault="00703D05" w:rsidP="007F6220">
            <w:pPr>
              <w:pStyle w:val="TabellenInhalt"/>
              <w:rPr>
                <w:rFonts w:ascii="Corbel" w:hAnsi="Corbel"/>
              </w:rPr>
            </w:pPr>
          </w:p>
          <w:p w:rsidR="003414F0" w:rsidRPr="00012F8D" w:rsidRDefault="003414F0" w:rsidP="007F6220">
            <w:pPr>
              <w:pStyle w:val="TabellenInhalt"/>
              <w:rPr>
                <w:rFonts w:ascii="Corbel" w:hAnsi="Corbel"/>
              </w:rPr>
            </w:pPr>
          </w:p>
          <w:p w:rsidR="003414F0" w:rsidRPr="00012F8D" w:rsidRDefault="003414F0" w:rsidP="007F6220">
            <w:pPr>
              <w:pStyle w:val="TabellenInhalt"/>
              <w:rPr>
                <w:rFonts w:ascii="Corbel" w:hAnsi="Corbel"/>
              </w:rPr>
            </w:pPr>
          </w:p>
          <w:p w:rsidR="00703D05" w:rsidDel="004A4801" w:rsidRDefault="00703D05" w:rsidP="007F6220">
            <w:pPr>
              <w:pStyle w:val="TabellenInhalt"/>
              <w:rPr>
                <w:del w:id="174" w:author="Lelle Gulyás" w:date="2015-01-30T11:36:00Z"/>
                <w:rFonts w:ascii="Corbel" w:hAnsi="Corbel"/>
              </w:rPr>
            </w:pPr>
          </w:p>
          <w:p w:rsidR="004A4801" w:rsidRPr="00012F8D" w:rsidRDefault="004A4801" w:rsidP="007F6220">
            <w:pPr>
              <w:pStyle w:val="TabellenInhalt"/>
              <w:rPr>
                <w:ins w:id="175" w:author="Lelle Gulyás" w:date="2015-01-30T11:39:00Z"/>
                <w:rFonts w:ascii="Corbel" w:hAnsi="Corbel"/>
              </w:rPr>
            </w:pPr>
          </w:p>
          <w:p w:rsidR="003414F0" w:rsidRPr="00012F8D" w:rsidRDefault="003414F0" w:rsidP="007F6220">
            <w:pPr>
              <w:pStyle w:val="TabellenInhalt"/>
              <w:rPr>
                <w:rFonts w:ascii="Corbel" w:hAnsi="Corbel"/>
              </w:rPr>
            </w:pPr>
          </w:p>
          <w:p w:rsidR="003414F0" w:rsidRPr="00012F8D" w:rsidRDefault="003414F0" w:rsidP="007F6220">
            <w:pPr>
              <w:pStyle w:val="TabellenInhalt"/>
              <w:rPr>
                <w:rFonts w:ascii="Corbel" w:hAnsi="Corbel"/>
              </w:rPr>
            </w:pPr>
          </w:p>
          <w:p w:rsidR="003414F0" w:rsidRPr="00012F8D" w:rsidRDefault="003414F0" w:rsidP="007F6220">
            <w:pPr>
              <w:pStyle w:val="TabellenInhalt"/>
              <w:rPr>
                <w:rFonts w:ascii="Corbel" w:hAnsi="Corbel"/>
              </w:rPr>
            </w:pPr>
          </w:p>
          <w:p w:rsidR="003414F0" w:rsidRPr="00012F8D" w:rsidRDefault="003414F0" w:rsidP="007F6220">
            <w:pPr>
              <w:pStyle w:val="TabellenInhalt"/>
              <w:rPr>
                <w:rFonts w:ascii="Corbel" w:hAnsi="Corbel"/>
              </w:rPr>
            </w:pPr>
          </w:p>
          <w:p w:rsidR="003414F0" w:rsidRPr="00012F8D" w:rsidRDefault="003414F0" w:rsidP="007F6220">
            <w:pPr>
              <w:pStyle w:val="TabellenInhalt"/>
              <w:rPr>
                <w:rFonts w:ascii="Corbel" w:hAnsi="Corbel"/>
              </w:rPr>
            </w:pPr>
          </w:p>
        </w:tc>
      </w:tr>
    </w:tbl>
    <w:p w:rsidR="003414F0" w:rsidRPr="00012F8D" w:rsidDel="00D92364" w:rsidRDefault="003414F0" w:rsidP="003414F0">
      <w:pPr>
        <w:rPr>
          <w:del w:id="176" w:author="Lelle Gulyás" w:date="2015-01-30T11:35:00Z"/>
          <w:rFonts w:ascii="Corbel" w:hAnsi="Corbel"/>
        </w:rPr>
      </w:pPr>
    </w:p>
    <w:p w:rsidR="003414F0" w:rsidRPr="00012F8D" w:rsidDel="00D92364" w:rsidRDefault="003414F0" w:rsidP="003414F0">
      <w:pPr>
        <w:rPr>
          <w:del w:id="177" w:author="Lelle Gulyás" w:date="2015-01-30T11:35:00Z"/>
          <w:rFonts w:ascii="Corbel" w:hAnsi="Corbel"/>
        </w:rPr>
      </w:pPr>
      <w:del w:id="178" w:author="Lelle Gulyás" w:date="2015-01-30T11:35:00Z">
        <w:r w:rsidRPr="00012F8D" w:rsidDel="00D92364">
          <w:rPr>
            <w:rFonts w:ascii="Corbel" w:hAnsi="Corbel"/>
          </w:rPr>
          <w:delText xml:space="preserve">Unterschrift </w:delText>
        </w:r>
        <w:r w:rsidR="002E511A" w:rsidDel="00D92364">
          <w:rPr>
            <w:rFonts w:ascii="Corbel" w:hAnsi="Corbel"/>
          </w:rPr>
          <w:delText xml:space="preserve">der </w:delText>
        </w:r>
        <w:r w:rsidRPr="00012F8D" w:rsidDel="00D92364">
          <w:rPr>
            <w:rFonts w:ascii="Corbel" w:hAnsi="Corbel"/>
          </w:rPr>
          <w:delText>Doktorand</w:delText>
        </w:r>
        <w:r w:rsidR="002E511A" w:rsidDel="00D92364">
          <w:rPr>
            <w:rFonts w:ascii="Corbel" w:hAnsi="Corbel"/>
          </w:rPr>
          <w:delText>i</w:delText>
        </w:r>
        <w:r w:rsidRPr="00012F8D" w:rsidDel="00D92364">
          <w:rPr>
            <w:rFonts w:ascii="Corbel" w:hAnsi="Corbel"/>
          </w:rPr>
          <w:delText>n</w:delText>
        </w:r>
        <w:r w:rsidR="00093430" w:rsidDel="00D92364">
          <w:rPr>
            <w:rFonts w:ascii="Corbel" w:hAnsi="Corbel"/>
          </w:rPr>
          <w:delText xml:space="preserve"> </w:delText>
        </w:r>
        <w:r w:rsidR="002E511A" w:rsidDel="00D92364">
          <w:rPr>
            <w:rFonts w:ascii="Corbel" w:hAnsi="Corbel"/>
          </w:rPr>
          <w:delText>/</w:delText>
        </w:r>
        <w:r w:rsidR="00093430" w:rsidDel="00D92364">
          <w:rPr>
            <w:rFonts w:ascii="Corbel" w:hAnsi="Corbel"/>
          </w:rPr>
          <w:delText xml:space="preserve"> </w:delText>
        </w:r>
        <w:r w:rsidR="002E511A" w:rsidDel="00D92364">
          <w:rPr>
            <w:rFonts w:ascii="Corbel" w:hAnsi="Corbel"/>
          </w:rPr>
          <w:delText>des Doktoranden</w:delText>
        </w:r>
        <w:r w:rsidRPr="00012F8D" w:rsidDel="00D92364">
          <w:rPr>
            <w:rFonts w:ascii="Corbel" w:hAnsi="Corbel"/>
          </w:rPr>
          <w:delText>: ______________________________</w:delText>
        </w:r>
      </w:del>
    </w:p>
    <w:p w:rsidR="003414F0" w:rsidRPr="00012F8D" w:rsidDel="00D92364" w:rsidRDefault="003414F0" w:rsidP="003414F0">
      <w:pPr>
        <w:rPr>
          <w:del w:id="179" w:author="Lelle Gulyás" w:date="2015-01-30T11:35:00Z"/>
          <w:rFonts w:ascii="Corbel" w:hAnsi="Corbel"/>
        </w:rPr>
      </w:pPr>
    </w:p>
    <w:p w:rsidR="003414F0" w:rsidRPr="00012F8D" w:rsidDel="00D92364" w:rsidRDefault="003414F0" w:rsidP="003414F0">
      <w:pPr>
        <w:rPr>
          <w:del w:id="180" w:author="Lelle Gulyás" w:date="2015-01-30T11:35:00Z"/>
          <w:rFonts w:ascii="Corbel" w:hAnsi="Corbel"/>
        </w:rPr>
      </w:pPr>
      <w:del w:id="181" w:author="Lelle Gulyás" w:date="2015-01-30T11:35:00Z">
        <w:r w:rsidRPr="00012F8D" w:rsidDel="00D92364">
          <w:rPr>
            <w:rFonts w:ascii="Corbel" w:hAnsi="Corbel"/>
          </w:rPr>
          <w:delText xml:space="preserve">Unterschrift </w:delText>
        </w:r>
        <w:r w:rsidR="002E511A" w:rsidDel="00D92364">
          <w:rPr>
            <w:rFonts w:ascii="Corbel" w:hAnsi="Corbel"/>
          </w:rPr>
          <w:delText xml:space="preserve">der </w:delText>
        </w:r>
        <w:r w:rsidRPr="00012F8D" w:rsidDel="00D92364">
          <w:rPr>
            <w:rFonts w:ascii="Corbel" w:hAnsi="Corbel"/>
          </w:rPr>
          <w:delText>Betreuer</w:delText>
        </w:r>
        <w:r w:rsidR="002E511A" w:rsidDel="00D92364">
          <w:rPr>
            <w:rFonts w:ascii="Corbel" w:hAnsi="Corbel"/>
          </w:rPr>
          <w:delText>i</w:delText>
        </w:r>
        <w:r w:rsidRPr="00012F8D" w:rsidDel="00D92364">
          <w:rPr>
            <w:rFonts w:ascii="Corbel" w:hAnsi="Corbel"/>
          </w:rPr>
          <w:delText>n</w:delText>
        </w:r>
        <w:r w:rsidR="00093430" w:rsidDel="00D92364">
          <w:rPr>
            <w:rFonts w:ascii="Corbel" w:hAnsi="Corbel"/>
          </w:rPr>
          <w:delText xml:space="preserve"> </w:delText>
        </w:r>
        <w:r w:rsidR="002E511A" w:rsidDel="00D92364">
          <w:rPr>
            <w:rFonts w:ascii="Corbel" w:hAnsi="Corbel"/>
          </w:rPr>
          <w:delText>/</w:delText>
        </w:r>
        <w:r w:rsidR="00093430" w:rsidDel="00D92364">
          <w:rPr>
            <w:rFonts w:ascii="Corbel" w:hAnsi="Corbel"/>
          </w:rPr>
          <w:delText xml:space="preserve"> </w:delText>
        </w:r>
        <w:r w:rsidR="002E511A" w:rsidDel="00D92364">
          <w:rPr>
            <w:rFonts w:ascii="Corbel" w:hAnsi="Corbel"/>
          </w:rPr>
          <w:delText>des Betreuers</w:delText>
        </w:r>
        <w:r w:rsidRPr="00012F8D" w:rsidDel="00D92364">
          <w:rPr>
            <w:rFonts w:ascii="Corbel" w:hAnsi="Corbel"/>
          </w:rPr>
          <w:delText>:______________________________</w:delText>
        </w:r>
      </w:del>
    </w:p>
    <w:p w:rsidR="00D92364" w:rsidRPr="00D92364" w:rsidRDefault="00D92364" w:rsidP="00893533">
      <w:pPr>
        <w:rPr>
          <w:ins w:id="182" w:author="Lelle Gulyás" w:date="2015-01-30T11:33:00Z"/>
          <w:rFonts w:ascii="Corbel" w:hAnsi="Corbel"/>
          <w:rPrChange w:id="183" w:author="Lelle Gulyás" w:date="2015-01-30T11:34:00Z">
            <w:rPr>
              <w:ins w:id="184" w:author="Lelle Gulyás" w:date="2015-01-30T11:33:00Z"/>
              <w:rFonts w:ascii="Corbel" w:hAnsi="Corbel"/>
            </w:rPr>
          </w:rPrChange>
        </w:rPr>
      </w:pPr>
    </w:p>
    <w:p w:rsidR="00D92364" w:rsidRPr="00D92364" w:rsidRDefault="00D92364" w:rsidP="00D92364">
      <w:pPr>
        <w:pStyle w:val="Default"/>
        <w:rPr>
          <w:ins w:id="185" w:author="Lelle Gulyás" w:date="2015-01-30T11:34:00Z"/>
          <w:sz w:val="23"/>
          <w:szCs w:val="23"/>
          <w:rPrChange w:id="186" w:author="Lelle Gulyás" w:date="2015-01-30T11:34:00Z">
            <w:rPr>
              <w:ins w:id="187" w:author="Lelle Gulyás" w:date="2015-01-30T11:34:00Z"/>
              <w:sz w:val="23"/>
              <w:szCs w:val="23"/>
            </w:rPr>
          </w:rPrChange>
        </w:rPr>
      </w:pPr>
      <w:ins w:id="188" w:author="Lelle Gulyás" w:date="2015-01-30T11:34:00Z">
        <w:r w:rsidRPr="00D92364">
          <w:rPr>
            <w:sz w:val="23"/>
            <w:szCs w:val="23"/>
            <w:rPrChange w:id="189" w:author="Lelle Gulyás" w:date="2015-01-30T11:34:00Z">
              <w:rPr>
                <w:sz w:val="23"/>
                <w:szCs w:val="23"/>
              </w:rPr>
            </w:rPrChange>
          </w:rPr>
          <w:t xml:space="preserve">Budapest, den _________________________ </w:t>
        </w:r>
      </w:ins>
    </w:p>
    <w:p w:rsidR="00D92364" w:rsidRPr="00D92364" w:rsidRDefault="00D92364" w:rsidP="00D92364">
      <w:pPr>
        <w:pStyle w:val="Default"/>
        <w:rPr>
          <w:ins w:id="190" w:author="Lelle Gulyás" w:date="2015-01-30T11:34:00Z"/>
          <w:sz w:val="23"/>
          <w:szCs w:val="23"/>
          <w:rPrChange w:id="191" w:author="Lelle Gulyás" w:date="2015-01-30T11:34:00Z">
            <w:rPr>
              <w:ins w:id="192" w:author="Lelle Gulyás" w:date="2015-01-30T11:34:00Z"/>
              <w:sz w:val="23"/>
              <w:szCs w:val="23"/>
            </w:rPr>
          </w:rPrChange>
        </w:rPr>
      </w:pPr>
    </w:p>
    <w:p w:rsidR="00D92364" w:rsidRPr="00D92364" w:rsidRDefault="00D92364" w:rsidP="00D92364">
      <w:pPr>
        <w:pStyle w:val="Default"/>
        <w:rPr>
          <w:ins w:id="193" w:author="Lelle Gulyás" w:date="2015-01-30T11:34:00Z"/>
          <w:sz w:val="23"/>
          <w:szCs w:val="23"/>
          <w:rPrChange w:id="194" w:author="Lelle Gulyás" w:date="2015-01-30T11:34:00Z">
            <w:rPr>
              <w:ins w:id="195" w:author="Lelle Gulyás" w:date="2015-01-30T11:34:00Z"/>
              <w:sz w:val="23"/>
              <w:szCs w:val="23"/>
            </w:rPr>
          </w:rPrChange>
        </w:rPr>
      </w:pPr>
      <w:ins w:id="196" w:author="Lelle Gulyás" w:date="2015-01-30T11:34:00Z">
        <w:r w:rsidRPr="00D92364">
          <w:rPr>
            <w:sz w:val="23"/>
            <w:szCs w:val="23"/>
            <w:rPrChange w:id="197" w:author="Lelle Gulyás" w:date="2015-01-30T11:34:00Z">
              <w:rPr>
                <w:sz w:val="23"/>
                <w:szCs w:val="23"/>
              </w:rPr>
            </w:rPrChange>
          </w:rPr>
          <w:t>______________________________</w:t>
        </w:r>
        <w:r w:rsidRPr="00D92364">
          <w:rPr>
            <w:sz w:val="23"/>
            <w:szCs w:val="23"/>
            <w:rPrChange w:id="198" w:author="Lelle Gulyás" w:date="2015-01-30T11:34:00Z">
              <w:rPr>
                <w:sz w:val="23"/>
                <w:szCs w:val="23"/>
              </w:rPr>
            </w:rPrChange>
          </w:rPr>
          <w:tab/>
        </w:r>
        <w:r w:rsidRPr="00D92364">
          <w:rPr>
            <w:sz w:val="23"/>
            <w:szCs w:val="23"/>
            <w:rPrChange w:id="199" w:author="Lelle Gulyás" w:date="2015-01-30T11:34:00Z">
              <w:rPr>
                <w:sz w:val="23"/>
                <w:szCs w:val="23"/>
              </w:rPr>
            </w:rPrChange>
          </w:rPr>
          <w:tab/>
        </w:r>
        <w:r w:rsidRPr="00D92364">
          <w:rPr>
            <w:sz w:val="23"/>
            <w:szCs w:val="23"/>
            <w:rPrChange w:id="200" w:author="Lelle Gulyás" w:date="2015-01-30T11:34:00Z">
              <w:rPr>
                <w:sz w:val="23"/>
                <w:szCs w:val="23"/>
              </w:rPr>
            </w:rPrChange>
          </w:rPr>
          <w:tab/>
        </w:r>
        <w:r w:rsidRPr="00D92364">
          <w:rPr>
            <w:sz w:val="23"/>
            <w:szCs w:val="23"/>
            <w:rPrChange w:id="201" w:author="Lelle Gulyás" w:date="2015-01-30T11:34:00Z">
              <w:rPr>
                <w:sz w:val="23"/>
                <w:szCs w:val="23"/>
              </w:rPr>
            </w:rPrChange>
          </w:rPr>
          <w:tab/>
        </w:r>
        <w:r w:rsidRPr="00D92364">
          <w:rPr>
            <w:sz w:val="23"/>
            <w:szCs w:val="23"/>
            <w:rPrChange w:id="202" w:author="Lelle Gulyás" w:date="2015-01-30T11:34:00Z">
              <w:rPr>
                <w:sz w:val="23"/>
                <w:szCs w:val="23"/>
              </w:rPr>
            </w:rPrChange>
          </w:rPr>
          <w:t xml:space="preserve"> __________________________ </w:t>
        </w:r>
      </w:ins>
    </w:p>
    <w:p w:rsidR="00D92364" w:rsidRPr="00D92364" w:rsidRDefault="00D92364" w:rsidP="00D92364">
      <w:pPr>
        <w:pStyle w:val="Default"/>
        <w:ind w:left="708"/>
        <w:rPr>
          <w:ins w:id="203" w:author="Lelle Gulyás" w:date="2015-01-30T11:34:00Z"/>
          <w:sz w:val="23"/>
          <w:szCs w:val="23"/>
          <w:rPrChange w:id="204" w:author="Lelle Gulyás" w:date="2015-01-30T11:34:00Z">
            <w:rPr>
              <w:ins w:id="205" w:author="Lelle Gulyás" w:date="2015-01-30T11:34:00Z"/>
              <w:sz w:val="23"/>
              <w:szCs w:val="23"/>
            </w:rPr>
          </w:rPrChange>
        </w:rPr>
      </w:pPr>
      <w:ins w:id="206" w:author="Lelle Gulyás" w:date="2015-01-30T11:34:00Z">
        <w:r w:rsidRPr="00D92364">
          <w:rPr>
            <w:sz w:val="23"/>
            <w:szCs w:val="23"/>
            <w:rPrChange w:id="207" w:author="Lelle Gulyás" w:date="2015-01-30T11:34:00Z">
              <w:rPr>
                <w:sz w:val="23"/>
                <w:szCs w:val="23"/>
              </w:rPr>
            </w:rPrChange>
          </w:rPr>
          <w:t xml:space="preserve">Doktorandin / Doktorand </w:t>
        </w:r>
        <w:r w:rsidRPr="00D92364">
          <w:rPr>
            <w:sz w:val="23"/>
            <w:szCs w:val="23"/>
            <w:rPrChange w:id="208" w:author="Lelle Gulyás" w:date="2015-01-30T11:34:00Z">
              <w:rPr>
                <w:sz w:val="23"/>
                <w:szCs w:val="23"/>
              </w:rPr>
            </w:rPrChange>
          </w:rPr>
          <w:tab/>
        </w:r>
        <w:r w:rsidRPr="00D92364">
          <w:rPr>
            <w:sz w:val="23"/>
            <w:szCs w:val="23"/>
            <w:rPrChange w:id="209" w:author="Lelle Gulyás" w:date="2015-01-30T11:34:00Z">
              <w:rPr>
                <w:sz w:val="23"/>
                <w:szCs w:val="23"/>
              </w:rPr>
            </w:rPrChange>
          </w:rPr>
          <w:tab/>
        </w:r>
        <w:r w:rsidRPr="00D92364">
          <w:rPr>
            <w:sz w:val="23"/>
            <w:szCs w:val="23"/>
            <w:rPrChange w:id="210" w:author="Lelle Gulyás" w:date="2015-01-30T11:34:00Z">
              <w:rPr>
                <w:sz w:val="23"/>
                <w:szCs w:val="23"/>
              </w:rPr>
            </w:rPrChange>
          </w:rPr>
          <w:tab/>
        </w:r>
        <w:r w:rsidRPr="00D92364">
          <w:rPr>
            <w:sz w:val="23"/>
            <w:szCs w:val="23"/>
            <w:rPrChange w:id="211" w:author="Lelle Gulyás" w:date="2015-01-30T11:34:00Z">
              <w:rPr>
                <w:sz w:val="23"/>
                <w:szCs w:val="23"/>
              </w:rPr>
            </w:rPrChange>
          </w:rPr>
          <w:tab/>
        </w:r>
        <w:r w:rsidRPr="00D92364">
          <w:rPr>
            <w:sz w:val="23"/>
            <w:szCs w:val="23"/>
            <w:rPrChange w:id="212" w:author="Lelle Gulyás" w:date="2015-01-30T11:34:00Z">
              <w:rPr>
                <w:sz w:val="23"/>
                <w:szCs w:val="23"/>
              </w:rPr>
            </w:rPrChange>
          </w:rPr>
          <w:tab/>
        </w:r>
        <w:r w:rsidRPr="00D92364">
          <w:rPr>
            <w:sz w:val="23"/>
            <w:szCs w:val="23"/>
            <w:rPrChange w:id="213" w:author="Lelle Gulyás" w:date="2015-01-30T11:34:00Z">
              <w:rPr>
                <w:sz w:val="23"/>
                <w:szCs w:val="23"/>
              </w:rPr>
            </w:rPrChange>
          </w:rPr>
          <w:t xml:space="preserve">Betreuerin / Betreuer </w:t>
        </w:r>
      </w:ins>
    </w:p>
    <w:p w:rsidR="00D92364" w:rsidRPr="00D92364" w:rsidRDefault="00D92364" w:rsidP="00D92364">
      <w:pPr>
        <w:pStyle w:val="Default"/>
        <w:ind w:left="708"/>
        <w:jc w:val="center"/>
        <w:rPr>
          <w:ins w:id="214" w:author="Lelle Gulyás" w:date="2015-01-30T11:34:00Z"/>
          <w:sz w:val="23"/>
          <w:szCs w:val="23"/>
          <w:rPrChange w:id="215" w:author="Lelle Gulyás" w:date="2015-01-30T11:34:00Z">
            <w:rPr>
              <w:ins w:id="216" w:author="Lelle Gulyás" w:date="2015-01-30T11:34:00Z"/>
              <w:sz w:val="23"/>
              <w:szCs w:val="23"/>
            </w:rPr>
          </w:rPrChange>
        </w:rPr>
      </w:pPr>
    </w:p>
    <w:p w:rsidR="00D92364" w:rsidRDefault="00D92364" w:rsidP="00D92364">
      <w:pPr>
        <w:pStyle w:val="Default"/>
        <w:ind w:left="708"/>
        <w:jc w:val="center"/>
        <w:rPr>
          <w:ins w:id="217" w:author="Lelle Gulyás" w:date="2015-01-30T11:36:00Z"/>
          <w:sz w:val="23"/>
          <w:szCs w:val="23"/>
        </w:rPr>
      </w:pPr>
      <w:ins w:id="218" w:author="Lelle Gulyás" w:date="2015-01-30T11:34:00Z">
        <w:r w:rsidRPr="00D92364">
          <w:rPr>
            <w:sz w:val="23"/>
            <w:szCs w:val="23"/>
            <w:rPrChange w:id="219" w:author="Lelle Gulyás" w:date="2015-01-30T11:34:00Z">
              <w:rPr>
                <w:sz w:val="23"/>
                <w:szCs w:val="23"/>
              </w:rPr>
            </w:rPrChange>
          </w:rPr>
          <w:t xml:space="preserve">gegenzeichnet: </w:t>
        </w:r>
      </w:ins>
    </w:p>
    <w:p w:rsidR="00703D05" w:rsidRPr="00D92364" w:rsidRDefault="00703D05" w:rsidP="00D92364">
      <w:pPr>
        <w:pStyle w:val="Default"/>
        <w:ind w:left="708"/>
        <w:jc w:val="center"/>
        <w:rPr>
          <w:ins w:id="220" w:author="Lelle Gulyás" w:date="2015-01-30T11:34:00Z"/>
          <w:sz w:val="23"/>
          <w:szCs w:val="23"/>
          <w:rPrChange w:id="221" w:author="Lelle Gulyás" w:date="2015-01-30T11:34:00Z">
            <w:rPr>
              <w:ins w:id="222" w:author="Lelle Gulyás" w:date="2015-01-30T11:34:00Z"/>
              <w:sz w:val="23"/>
              <w:szCs w:val="23"/>
            </w:rPr>
          </w:rPrChange>
        </w:rPr>
      </w:pPr>
    </w:p>
    <w:p w:rsidR="00703D05" w:rsidRDefault="00D92364" w:rsidP="00D92364">
      <w:pPr>
        <w:pStyle w:val="Default"/>
        <w:jc w:val="center"/>
        <w:rPr>
          <w:ins w:id="223" w:author="Lelle Gulyás" w:date="2015-01-30T11:36:00Z"/>
          <w:sz w:val="23"/>
          <w:szCs w:val="23"/>
        </w:rPr>
      </w:pPr>
      <w:ins w:id="224" w:author="Lelle Gulyás" w:date="2015-01-30T11:34:00Z">
        <w:r w:rsidRPr="00D92364">
          <w:rPr>
            <w:sz w:val="23"/>
            <w:szCs w:val="23"/>
            <w:rPrChange w:id="225" w:author="Lelle Gulyás" w:date="2015-01-30T11:34:00Z">
              <w:rPr>
                <w:sz w:val="23"/>
                <w:szCs w:val="23"/>
              </w:rPr>
            </w:rPrChange>
          </w:rPr>
          <w:t>______________________________</w:t>
        </w:r>
      </w:ins>
    </w:p>
    <w:p w:rsidR="00D92364" w:rsidRPr="00D92364" w:rsidRDefault="00D92364" w:rsidP="00D92364">
      <w:pPr>
        <w:pStyle w:val="Default"/>
        <w:jc w:val="center"/>
        <w:rPr>
          <w:ins w:id="226" w:author="Lelle Gulyás" w:date="2015-01-30T11:34:00Z"/>
          <w:sz w:val="23"/>
          <w:szCs w:val="23"/>
          <w:rPrChange w:id="227" w:author="Lelle Gulyás" w:date="2015-01-30T11:34:00Z">
            <w:rPr>
              <w:ins w:id="228" w:author="Lelle Gulyás" w:date="2015-01-30T11:34:00Z"/>
              <w:sz w:val="23"/>
              <w:szCs w:val="23"/>
            </w:rPr>
          </w:rPrChange>
        </w:rPr>
      </w:pPr>
      <w:ins w:id="229" w:author="Lelle Gulyás" w:date="2015-01-30T11:34:00Z">
        <w:r w:rsidRPr="00D92364">
          <w:rPr>
            <w:sz w:val="23"/>
            <w:szCs w:val="23"/>
            <w:rPrChange w:id="230" w:author="Lelle Gulyás" w:date="2015-01-30T11:34:00Z">
              <w:rPr>
                <w:sz w:val="23"/>
                <w:szCs w:val="23"/>
              </w:rPr>
            </w:rPrChange>
          </w:rPr>
          <w:t xml:space="preserve"> </w:t>
        </w:r>
      </w:ins>
    </w:p>
    <w:p w:rsidR="00D92364" w:rsidRPr="00D92364" w:rsidRDefault="00D92364" w:rsidP="00703D05">
      <w:pPr>
        <w:ind w:left="2124"/>
        <w:rPr>
          <w:rFonts w:ascii="Corbel" w:hAnsi="Corbel"/>
          <w:rPrChange w:id="231" w:author="Lelle Gulyás" w:date="2015-01-30T11:34:00Z">
            <w:rPr>
              <w:rFonts w:ascii="Corbel" w:hAnsi="Corbel"/>
            </w:rPr>
          </w:rPrChange>
        </w:rPr>
        <w:pPrChange w:id="232" w:author="Lelle Gulyás" w:date="2015-01-30T11:36:00Z">
          <w:pPr/>
        </w:pPrChange>
      </w:pPr>
      <w:ins w:id="233" w:author="Lelle Gulyás" w:date="2015-01-30T11:34:00Z">
        <w:r w:rsidRPr="00D92364">
          <w:rPr>
            <w:rFonts w:ascii="Corbel" w:hAnsi="Corbel"/>
            <w:sz w:val="23"/>
            <w:szCs w:val="23"/>
            <w:rPrChange w:id="234" w:author="Lelle Gulyás" w:date="2015-01-30T11:34:00Z">
              <w:rPr>
                <w:sz w:val="23"/>
                <w:szCs w:val="23"/>
              </w:rPr>
            </w:rPrChange>
          </w:rPr>
          <w:t xml:space="preserve">      </w:t>
        </w:r>
        <w:r w:rsidRPr="00D92364">
          <w:rPr>
            <w:rFonts w:ascii="Corbel" w:hAnsi="Corbel"/>
            <w:sz w:val="23"/>
            <w:szCs w:val="23"/>
            <w:rPrChange w:id="235" w:author="Lelle Gulyás" w:date="2015-01-30T11:34:00Z">
              <w:rPr>
                <w:sz w:val="23"/>
                <w:szCs w:val="23"/>
              </w:rPr>
            </w:rPrChange>
          </w:rPr>
          <w:t>Leiterin / Leiter der Doktorschule der AUB</w:t>
        </w:r>
      </w:ins>
    </w:p>
    <w:sectPr w:rsidR="00D92364" w:rsidRPr="00D92364" w:rsidSect="00CB7486">
      <w:headerReference w:type="default" r:id="rId8"/>
      <w:footerReference w:type="default" r:id="rId9"/>
      <w:headerReference w:type="first" r:id="rId10"/>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7062" w:rsidRDefault="00B07062" w:rsidP="00CB7486">
      <w:r>
        <w:separator/>
      </w:r>
    </w:p>
  </w:endnote>
  <w:endnote w:type="continuationSeparator" w:id="0">
    <w:p w:rsidR="00B07062" w:rsidRDefault="00B07062" w:rsidP="00CB7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rbel">
    <w:altName w:val="Corbel"/>
    <w:panose1 w:val="020B0503020204020204"/>
    <w:charset w:val="EE"/>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ヒラギノ角ゴ Pro W3">
    <w:charset w:val="00"/>
    <w:family w:val="roman"/>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47499"/>
      <w:docPartObj>
        <w:docPartGallery w:val="Page Numbers (Bottom of Page)"/>
        <w:docPartUnique/>
      </w:docPartObj>
    </w:sdtPr>
    <w:sdtEndPr/>
    <w:sdtContent>
      <w:p w:rsidR="00893533" w:rsidRDefault="008A25A5">
        <w:pPr>
          <w:pStyle w:val="llb"/>
          <w:jc w:val="center"/>
        </w:pPr>
        <w:r w:rsidRPr="00893533">
          <w:rPr>
            <w:rFonts w:ascii="Corbel" w:hAnsi="Corbel"/>
          </w:rPr>
          <w:fldChar w:fldCharType="begin"/>
        </w:r>
        <w:r w:rsidR="00893533" w:rsidRPr="00893533">
          <w:rPr>
            <w:rFonts w:ascii="Corbel" w:hAnsi="Corbel"/>
          </w:rPr>
          <w:instrText xml:space="preserve"> PAGE   \* MERGEFORMAT </w:instrText>
        </w:r>
        <w:r w:rsidRPr="00893533">
          <w:rPr>
            <w:rFonts w:ascii="Corbel" w:hAnsi="Corbel"/>
          </w:rPr>
          <w:fldChar w:fldCharType="separate"/>
        </w:r>
        <w:r w:rsidR="0056358A">
          <w:rPr>
            <w:rFonts w:ascii="Corbel" w:hAnsi="Corbel"/>
            <w:noProof/>
          </w:rPr>
          <w:t>5</w:t>
        </w:r>
        <w:r w:rsidRPr="00893533">
          <w:rPr>
            <w:rFonts w:ascii="Corbel" w:hAnsi="Corbel"/>
          </w:rPr>
          <w:fldChar w:fldCharType="end"/>
        </w:r>
      </w:p>
    </w:sdtContent>
  </w:sdt>
  <w:p w:rsidR="000C42F9" w:rsidRDefault="000C42F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7062" w:rsidRDefault="00B07062" w:rsidP="00CB7486">
      <w:r>
        <w:separator/>
      </w:r>
    </w:p>
  </w:footnote>
  <w:footnote w:type="continuationSeparator" w:id="0">
    <w:p w:rsidR="00B07062" w:rsidRDefault="00B07062" w:rsidP="00CB7486">
      <w:r>
        <w:continuationSeparator/>
      </w:r>
    </w:p>
  </w:footnote>
  <w:footnote w:id="1">
    <w:p w:rsidR="003414F0" w:rsidRPr="00221EFE" w:rsidDel="00D92364" w:rsidRDefault="003414F0" w:rsidP="003414F0">
      <w:pPr>
        <w:pStyle w:val="Lbjegyzetszveg"/>
        <w:rPr>
          <w:del w:id="154" w:author="Lelle Gulyás" w:date="2015-01-30T11:32:00Z"/>
          <w:rFonts w:ascii="Corbel" w:hAnsi="Corbel"/>
        </w:rPr>
      </w:pPr>
      <w:del w:id="155" w:author="Lelle Gulyás" w:date="2015-01-30T11:32:00Z">
        <w:r w:rsidDel="00D92364">
          <w:rPr>
            <w:rStyle w:val="Funotenzeichen"/>
          </w:rPr>
          <w:footnoteRef/>
        </w:r>
        <w:r w:rsidDel="00D92364">
          <w:tab/>
        </w:r>
        <w:r w:rsidR="002E511A" w:rsidRPr="00E1428D" w:rsidDel="00D92364">
          <w:rPr>
            <w:rFonts w:ascii="Corbel" w:hAnsi="Corbel"/>
            <w:rPrChange w:id="156" w:author="Lelle Gulyás" w:date="2015-01-30T11:31:00Z">
              <w:rPr/>
            </w:rPrChange>
          </w:rPr>
          <w:delText>Eine Co-Betreuung</w:delText>
        </w:r>
        <w:r w:rsidRPr="00221EFE" w:rsidDel="00D92364">
          <w:rPr>
            <w:rFonts w:ascii="Corbel" w:hAnsi="Corbel"/>
          </w:rPr>
          <w:delText xml:space="preserve"> muss nicht von Beginn an feststehen, sollte aber bei fortschreitender Arbeit </w:delText>
        </w:r>
        <w:r w:rsidR="002E511A" w:rsidDel="00D92364">
          <w:rPr>
            <w:rFonts w:ascii="Corbel" w:hAnsi="Corbel"/>
          </w:rPr>
          <w:delText>die Notwendigkeit einer Co</w:delText>
        </w:r>
        <w:r w:rsidR="00E37FA5" w:rsidDel="00D92364">
          <w:rPr>
            <w:rFonts w:ascii="Corbel" w:hAnsi="Corbel"/>
          </w:rPr>
          <w:delText>-</w:delText>
        </w:r>
        <w:r w:rsidR="002E511A" w:rsidDel="00D92364">
          <w:rPr>
            <w:rFonts w:ascii="Corbel" w:hAnsi="Corbel"/>
          </w:rPr>
          <w:delText xml:space="preserve">Betreuung bestehen, kann diese durch einen Antrag an den Doktorenrat genehmigt werden. </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2F9" w:rsidRPr="00E87CC1" w:rsidRDefault="000C42F9" w:rsidP="000C42F9">
    <w:pPr>
      <w:shd w:val="clear" w:color="auto" w:fill="FFFFFF"/>
      <w:tabs>
        <w:tab w:val="left" w:pos="5954"/>
      </w:tabs>
      <w:ind w:left="2410" w:right="-853"/>
      <w:rPr>
        <w:rFonts w:ascii="Corbel" w:hAnsi="Corbel"/>
        <w:sz w:val="14"/>
        <w:szCs w:val="14"/>
        <w:lang w:val="de-DE"/>
      </w:rPr>
    </w:pPr>
    <w:r>
      <w:rPr>
        <w:noProof/>
        <w:lang w:val="en-US" w:eastAsia="en-US"/>
      </w:rPr>
      <w:drawing>
        <wp:anchor distT="0" distB="0" distL="114300" distR="114300" simplePos="0" relativeHeight="251662336" behindDoc="0" locked="0" layoutInCell="1" allowOverlap="0">
          <wp:simplePos x="0" y="0"/>
          <wp:positionH relativeFrom="column">
            <wp:posOffset>-357505</wp:posOffset>
          </wp:positionH>
          <wp:positionV relativeFrom="paragraph">
            <wp:posOffset>-76835</wp:posOffset>
          </wp:positionV>
          <wp:extent cx="1548765" cy="611505"/>
          <wp:effectExtent l="0" t="0" r="0" b="0"/>
          <wp:wrapSquare wrapText="bothSides"/>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4535" t="10402" r="4535" b="6935"/>
                  <a:stretch>
                    <a:fillRect/>
                  </a:stretch>
                </pic:blipFill>
                <pic:spPr bwMode="auto">
                  <a:xfrm>
                    <a:off x="0" y="0"/>
                    <a:ext cx="1548765" cy="611505"/>
                  </a:xfrm>
                  <a:prstGeom prst="rect">
                    <a:avLst/>
                  </a:prstGeom>
                  <a:noFill/>
                </pic:spPr>
              </pic:pic>
            </a:graphicData>
          </a:graphic>
        </wp:anchor>
      </w:drawing>
    </w:r>
    <w:r w:rsidRPr="006E4F62">
      <w:rPr>
        <w:rFonts w:ascii="Corbel" w:hAnsi="Corbel"/>
        <w:color w:val="000000"/>
        <w:sz w:val="14"/>
        <w:szCs w:val="14"/>
      </w:rPr>
      <w:t xml:space="preserve">Andrássy Gyula </w:t>
    </w:r>
    <w:r w:rsidRPr="00F5761B">
      <w:rPr>
        <w:rFonts w:ascii="Corbel" w:hAnsi="Corbel"/>
        <w:color w:val="000000"/>
        <w:sz w:val="14"/>
        <w:szCs w:val="14"/>
        <w:lang w:val="de-DE"/>
      </w:rPr>
      <w:t>Deutschsprachige Universität</w:t>
    </w:r>
    <w:r w:rsidRPr="004128DF">
      <w:rPr>
        <w:rFonts w:ascii="Corbel" w:hAnsi="Corbel"/>
        <w:color w:val="000000"/>
        <w:sz w:val="14"/>
        <w:szCs w:val="14"/>
      </w:rPr>
      <w:t xml:space="preserve"> </w:t>
    </w:r>
    <w:r w:rsidRPr="006E4F62">
      <w:rPr>
        <w:rFonts w:ascii="Corbel" w:hAnsi="Corbel"/>
        <w:color w:val="000000"/>
        <w:sz w:val="14"/>
        <w:szCs w:val="14"/>
      </w:rPr>
      <w:t>Budapest</w:t>
    </w:r>
    <w:r>
      <w:rPr>
        <w:rFonts w:ascii="Corbel" w:hAnsi="Corbel"/>
        <w:color w:val="000000"/>
        <w:sz w:val="14"/>
        <w:szCs w:val="14"/>
      </w:rPr>
      <w:tab/>
    </w:r>
    <w:r>
      <w:rPr>
        <w:rFonts w:ascii="Corbel" w:hAnsi="Corbel"/>
        <w:color w:val="000000"/>
        <w:sz w:val="14"/>
        <w:szCs w:val="14"/>
        <w:lang w:val="de-DE"/>
      </w:rPr>
      <w:t xml:space="preserve">Interdisziplinäre </w:t>
    </w:r>
    <w:r w:rsidRPr="00E87CC1">
      <w:rPr>
        <w:rFonts w:ascii="Corbel" w:hAnsi="Corbel"/>
        <w:color w:val="000000"/>
        <w:sz w:val="14"/>
        <w:szCs w:val="14"/>
        <w:lang w:val="de-DE"/>
      </w:rPr>
      <w:t>Doktorschul</w:t>
    </w:r>
    <w:r>
      <w:rPr>
        <w:rFonts w:ascii="Corbel" w:hAnsi="Corbel"/>
        <w:color w:val="000000"/>
        <w:sz w:val="14"/>
        <w:szCs w:val="14"/>
        <w:lang w:val="de-DE"/>
      </w:rPr>
      <w:t>e</w:t>
    </w:r>
  </w:p>
  <w:p w:rsidR="000C42F9" w:rsidRPr="00175472" w:rsidRDefault="000C42F9" w:rsidP="000C42F9">
    <w:pPr>
      <w:shd w:val="clear" w:color="auto" w:fill="FFFFFF"/>
      <w:tabs>
        <w:tab w:val="left" w:pos="5954"/>
      </w:tabs>
      <w:ind w:left="2410" w:right="-853"/>
      <w:rPr>
        <w:rFonts w:ascii="Corbel" w:hAnsi="Corbel"/>
        <w:color w:val="808080"/>
        <w:sz w:val="14"/>
        <w:szCs w:val="14"/>
        <w:lang w:val="de-DE"/>
      </w:rPr>
    </w:pPr>
    <w:r w:rsidRPr="006E4F62">
      <w:rPr>
        <w:rFonts w:ascii="Corbel" w:hAnsi="Corbel"/>
        <w:color w:val="808080"/>
        <w:sz w:val="14"/>
        <w:szCs w:val="14"/>
      </w:rPr>
      <w:t>H-1o88 Budapest, Pollack Mihály tér 3.</w:t>
    </w:r>
    <w:r>
      <w:rPr>
        <w:rFonts w:ascii="Corbel" w:hAnsi="Corbel"/>
        <w:color w:val="808080"/>
        <w:sz w:val="14"/>
        <w:szCs w:val="14"/>
      </w:rPr>
      <w:tab/>
    </w:r>
    <w:r>
      <w:rPr>
        <w:rFonts w:ascii="Corbel" w:hAnsi="Corbel"/>
        <w:color w:val="000000"/>
        <w:sz w:val="14"/>
        <w:szCs w:val="14"/>
        <w:lang w:val="de-DE"/>
      </w:rPr>
      <w:t>Ph.D.-Programm</w:t>
    </w:r>
    <w:r>
      <w:rPr>
        <w:rFonts w:ascii="Corbel" w:hAnsi="Corbel"/>
        <w:color w:val="808080"/>
        <w:sz w:val="14"/>
        <w:szCs w:val="14"/>
      </w:rPr>
      <w:tab/>
    </w:r>
  </w:p>
  <w:p w:rsidR="000C42F9" w:rsidRPr="00175472" w:rsidRDefault="000C42F9" w:rsidP="000C42F9">
    <w:pPr>
      <w:shd w:val="clear" w:color="auto" w:fill="FFFFFF"/>
      <w:tabs>
        <w:tab w:val="left" w:pos="5954"/>
      </w:tabs>
      <w:ind w:left="2410" w:right="-853"/>
      <w:rPr>
        <w:rFonts w:ascii="Corbel" w:hAnsi="Corbel"/>
        <w:color w:val="808080"/>
        <w:sz w:val="14"/>
        <w:szCs w:val="14"/>
        <w:lang w:val="de-DE"/>
      </w:rPr>
    </w:pPr>
    <w:r w:rsidRPr="00175472">
      <w:rPr>
        <w:rFonts w:ascii="Corbel" w:hAnsi="Corbel"/>
        <w:color w:val="808080"/>
        <w:sz w:val="14"/>
        <w:szCs w:val="14"/>
        <w:lang w:val="de-DE"/>
      </w:rPr>
      <w:t xml:space="preserve">Tel. </w:t>
    </w:r>
    <w:r w:rsidRPr="00175472">
      <w:rPr>
        <w:rFonts w:ascii="Corbel" w:hAnsi="Corbel"/>
        <w:color w:val="800000"/>
        <w:sz w:val="14"/>
        <w:szCs w:val="14"/>
        <w:lang w:val="de-DE"/>
      </w:rPr>
      <w:t>|</w:t>
    </w:r>
    <w:r w:rsidRPr="00175472">
      <w:rPr>
        <w:rFonts w:ascii="Corbel" w:hAnsi="Corbel"/>
        <w:color w:val="808080"/>
        <w:sz w:val="14"/>
        <w:szCs w:val="14"/>
        <w:lang w:val="de-DE"/>
      </w:rPr>
      <w:t xml:space="preserve"> + 36 1 266 3101 </w:t>
    </w:r>
    <w:r w:rsidRPr="00175472">
      <w:rPr>
        <w:rFonts w:ascii="Corbel" w:hAnsi="Corbel"/>
        <w:color w:val="800000"/>
        <w:sz w:val="14"/>
        <w:szCs w:val="14"/>
        <w:lang w:val="de-DE"/>
      </w:rPr>
      <w:t>|</w:t>
    </w:r>
    <w:r w:rsidRPr="00175472">
      <w:rPr>
        <w:rFonts w:ascii="Corbel" w:hAnsi="Corbel"/>
        <w:color w:val="808080"/>
        <w:sz w:val="14"/>
        <w:szCs w:val="14"/>
        <w:lang w:val="de-DE"/>
      </w:rPr>
      <w:t xml:space="preserve"> Fax </w:t>
    </w:r>
    <w:r w:rsidRPr="00175472">
      <w:rPr>
        <w:rFonts w:ascii="Corbel" w:hAnsi="Corbel"/>
        <w:color w:val="800000"/>
        <w:sz w:val="14"/>
        <w:szCs w:val="14"/>
        <w:lang w:val="de-DE"/>
      </w:rPr>
      <w:t>|</w:t>
    </w:r>
    <w:r w:rsidRPr="00175472">
      <w:rPr>
        <w:rFonts w:ascii="Corbel" w:hAnsi="Corbel"/>
        <w:color w:val="808080"/>
        <w:sz w:val="14"/>
        <w:szCs w:val="14"/>
        <w:lang w:val="de-DE"/>
      </w:rPr>
      <w:t xml:space="preserve"> + 36 1 266 3099</w:t>
    </w:r>
    <w:r w:rsidRPr="00175472">
      <w:rPr>
        <w:rFonts w:ascii="Corbel" w:hAnsi="Corbel"/>
        <w:color w:val="808080"/>
        <w:sz w:val="14"/>
        <w:szCs w:val="14"/>
        <w:lang w:val="de-DE"/>
      </w:rPr>
      <w:tab/>
      <w:t xml:space="preserve">Tel. </w:t>
    </w:r>
    <w:r w:rsidRPr="00175472">
      <w:rPr>
        <w:rFonts w:ascii="Corbel" w:hAnsi="Corbel"/>
        <w:color w:val="800000"/>
        <w:sz w:val="14"/>
        <w:szCs w:val="14"/>
        <w:lang w:val="de-DE"/>
      </w:rPr>
      <w:t>|</w:t>
    </w:r>
    <w:r>
      <w:rPr>
        <w:rFonts w:ascii="Corbel" w:hAnsi="Corbel"/>
        <w:color w:val="808080"/>
        <w:sz w:val="14"/>
        <w:szCs w:val="14"/>
        <w:lang w:val="de-DE"/>
      </w:rPr>
      <w:t xml:space="preserve"> + 36 1 815 8140</w:t>
    </w:r>
  </w:p>
  <w:p w:rsidR="000C42F9" w:rsidRPr="00175472" w:rsidRDefault="000C42F9" w:rsidP="000C42F9">
    <w:pPr>
      <w:pStyle w:val="lfej"/>
      <w:tabs>
        <w:tab w:val="left" w:pos="5954"/>
      </w:tabs>
      <w:ind w:left="2410" w:right="-853"/>
      <w:rPr>
        <w:sz w:val="16"/>
        <w:szCs w:val="16"/>
        <w:lang w:val="de-DE"/>
      </w:rPr>
    </w:pPr>
    <w:r w:rsidRPr="00175472">
      <w:rPr>
        <w:rFonts w:ascii="Corbel" w:hAnsi="Corbel"/>
        <w:color w:val="808080"/>
        <w:sz w:val="14"/>
        <w:szCs w:val="14"/>
        <w:lang w:val="de-DE"/>
      </w:rPr>
      <w:t xml:space="preserve">E-Mail </w:t>
    </w:r>
    <w:r w:rsidRPr="00175472">
      <w:rPr>
        <w:rFonts w:ascii="Corbel" w:hAnsi="Corbel"/>
        <w:color w:val="800000"/>
        <w:sz w:val="14"/>
        <w:szCs w:val="14"/>
        <w:lang w:val="de-DE"/>
      </w:rPr>
      <w:t>|</w:t>
    </w:r>
    <w:r w:rsidRPr="00175472">
      <w:rPr>
        <w:rFonts w:ascii="Corbel" w:hAnsi="Corbel"/>
        <w:color w:val="808080"/>
        <w:sz w:val="14"/>
        <w:szCs w:val="14"/>
        <w:lang w:val="de-DE"/>
      </w:rPr>
      <w:t xml:space="preserve"> uni@andrassyuni.hu </w:t>
    </w:r>
    <w:r w:rsidRPr="00175472">
      <w:rPr>
        <w:rFonts w:ascii="Corbel" w:hAnsi="Corbel"/>
        <w:color w:val="800000"/>
        <w:sz w:val="14"/>
        <w:szCs w:val="14"/>
        <w:lang w:val="de-DE"/>
      </w:rPr>
      <w:t>|</w:t>
    </w:r>
    <w:r w:rsidRPr="00175472">
      <w:rPr>
        <w:rFonts w:ascii="Corbel" w:hAnsi="Corbel"/>
        <w:color w:val="808080"/>
        <w:sz w:val="14"/>
        <w:szCs w:val="14"/>
        <w:lang w:val="de-DE"/>
      </w:rPr>
      <w:t xml:space="preserve"> www.andrassyuni.eu</w:t>
    </w:r>
    <w:r w:rsidR="000B2E96">
      <w:rPr>
        <w:noProof/>
        <w:lang w:val="en-US" w:eastAsia="en-US"/>
      </w:rPr>
      <mc:AlternateContent>
        <mc:Choice Requires="wps">
          <w:drawing>
            <wp:anchor distT="0" distB="0" distL="114299" distR="114299" simplePos="0" relativeHeight="251663360" behindDoc="1" locked="0" layoutInCell="1" allowOverlap="1">
              <wp:simplePos x="0" y="0"/>
              <wp:positionH relativeFrom="page">
                <wp:posOffset>2292984</wp:posOffset>
              </wp:positionH>
              <wp:positionV relativeFrom="page">
                <wp:posOffset>2540</wp:posOffset>
              </wp:positionV>
              <wp:extent cx="0" cy="1007745"/>
              <wp:effectExtent l="0" t="0" r="19050" b="2095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7745"/>
                      </a:xfrm>
                      <a:prstGeom prst="line">
                        <a:avLst/>
                      </a:prstGeom>
                      <a:noFill/>
                      <a:ln w="19050">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BC0DD6" id="Line 2" o:spid="_x0000_s1026" style="position:absolute;z-index:-251653120;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page;mso-width-percent:0;mso-height-percent:0;mso-width-relative:page;mso-height-relative:page" from="180.55pt,.2pt" to="180.55pt,7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" strokecolor="maroon" strokeweight="1.5pt">
              <w10:wrap anchorx="page" anchory="page"/>
            </v:line>
          </w:pict>
        </mc:Fallback>
      </mc:AlternateContent>
    </w:r>
    <w:r w:rsidRPr="00175472">
      <w:rPr>
        <w:rFonts w:ascii="Corbel" w:hAnsi="Corbel"/>
        <w:color w:val="808080"/>
        <w:sz w:val="14"/>
        <w:szCs w:val="14"/>
        <w:lang w:val="de-DE"/>
      </w:rPr>
      <w:tab/>
      <w:t xml:space="preserve">E-Mail </w:t>
    </w:r>
    <w:r w:rsidRPr="00175472">
      <w:rPr>
        <w:rFonts w:ascii="Corbel" w:hAnsi="Corbel"/>
        <w:color w:val="800000"/>
        <w:sz w:val="14"/>
        <w:szCs w:val="14"/>
        <w:lang w:val="de-DE"/>
      </w:rPr>
      <w:t>|</w:t>
    </w:r>
    <w:r w:rsidRPr="00175472">
      <w:rPr>
        <w:rFonts w:ascii="Corbel" w:hAnsi="Corbel"/>
        <w:color w:val="808080"/>
        <w:sz w:val="14"/>
        <w:szCs w:val="14"/>
        <w:lang w:val="de-DE"/>
      </w:rPr>
      <w:t xml:space="preserve"> </w:t>
    </w:r>
    <w:r>
      <w:rPr>
        <w:rFonts w:ascii="Corbel" w:hAnsi="Corbel"/>
        <w:color w:val="808080"/>
        <w:sz w:val="14"/>
        <w:szCs w:val="14"/>
        <w:lang w:val="de-DE"/>
      </w:rPr>
      <w:t>phd</w:t>
    </w:r>
    <w:r w:rsidRPr="00175472">
      <w:rPr>
        <w:rFonts w:ascii="Corbel" w:hAnsi="Corbel"/>
        <w:color w:val="808080"/>
        <w:sz w:val="14"/>
        <w:szCs w:val="14"/>
        <w:lang w:val="de-DE"/>
      </w:rPr>
      <w:t>@andrassyuni.hu</w:t>
    </w:r>
  </w:p>
  <w:p w:rsidR="000C42F9" w:rsidRDefault="000C42F9" w:rsidP="000C42F9">
    <w:pPr>
      <w:pStyle w:val="lfej"/>
    </w:pPr>
  </w:p>
  <w:p w:rsidR="00A94E83" w:rsidRPr="000C42F9" w:rsidRDefault="0056358A" w:rsidP="000C42F9">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E83" w:rsidRDefault="00CB7486">
    <w:pPr>
      <w:shd w:val="clear" w:color="auto" w:fill="FFFFFF"/>
      <w:tabs>
        <w:tab w:val="left" w:pos="5954"/>
      </w:tabs>
      <w:ind w:left="2410" w:right="-853"/>
      <w:rPr>
        <w:rFonts w:ascii="Corbel" w:hAnsi="Corbel" w:cs="Corbel"/>
        <w:color w:val="808080"/>
        <w:sz w:val="14"/>
        <w:szCs w:val="14"/>
      </w:rPr>
    </w:pPr>
    <w:r>
      <w:rPr>
        <w:noProof/>
        <w:lang w:val="en-US" w:eastAsia="en-US"/>
      </w:rPr>
      <w:drawing>
        <wp:anchor distT="0" distB="0" distL="114935" distR="114935" simplePos="0" relativeHeight="251660288" behindDoc="0" locked="0" layoutInCell="1" allowOverlap="1">
          <wp:simplePos x="0" y="0"/>
          <wp:positionH relativeFrom="column">
            <wp:posOffset>-717550</wp:posOffset>
          </wp:positionH>
          <wp:positionV relativeFrom="paragraph">
            <wp:posOffset>-76835</wp:posOffset>
          </wp:positionV>
          <wp:extent cx="1542415" cy="605155"/>
          <wp:effectExtent l="0" t="0" r="635" b="4445"/>
          <wp:wrapSquare wrapText="bothSides"/>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4413" t="10121" r="4413" b="6636"/>
                  <a:stretch>
                    <a:fillRect/>
                  </a:stretch>
                </pic:blipFill>
                <pic:spPr bwMode="auto">
                  <a:xfrm>
                    <a:off x="0" y="0"/>
                    <a:ext cx="1542415" cy="605155"/>
                  </a:xfrm>
                  <a:prstGeom prst="rect">
                    <a:avLst/>
                  </a:prstGeom>
                  <a:solidFill>
                    <a:srgbClr val="FFFFFF">
                      <a:alpha val="0"/>
                    </a:srgbClr>
                  </a:solidFill>
                  <a:ln>
                    <a:noFill/>
                  </a:ln>
                </pic:spPr>
              </pic:pic>
            </a:graphicData>
          </a:graphic>
        </wp:anchor>
      </w:drawing>
    </w:r>
    <w:r w:rsidR="000B2E96">
      <w:rPr>
        <w:noProof/>
        <w:lang w:val="en-US" w:eastAsia="en-US"/>
      </w:rPr>
      <mc:AlternateContent>
        <mc:Choice Requires="wps">
          <w:drawing>
            <wp:anchor distT="0" distB="0" distL="114299" distR="114299" simplePos="0" relativeHeight="251659264" behindDoc="1" locked="0" layoutInCell="1" allowOverlap="1">
              <wp:simplePos x="0" y="0"/>
              <wp:positionH relativeFrom="page">
                <wp:posOffset>2131694</wp:posOffset>
              </wp:positionH>
              <wp:positionV relativeFrom="page">
                <wp:posOffset>50800</wp:posOffset>
              </wp:positionV>
              <wp:extent cx="0" cy="1007745"/>
              <wp:effectExtent l="0" t="0" r="19050" b="20955"/>
              <wp:wrapNone/>
              <wp:docPr id="3" name="Egyenes összekötő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7745"/>
                      </a:xfrm>
                      <a:prstGeom prst="line">
                        <a:avLst/>
                      </a:prstGeom>
                      <a:noFill/>
                      <a:ln w="19080">
                        <a:solidFill>
                          <a:srgbClr val="8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37A6581" id="Egyenes összekötő 3" o:spid="_x0000_s1026" style="position:absolute;z-index:-251657216;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page;mso-width-percent:0;mso-height-percent:0;mso-width-relative:page;mso-height-relative:page" from="167.85pt,4pt" to="167.85pt,8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" strokecolor="maroon" strokeweight=".53mm">
              <v:stroke joinstyle="miter"/>
              <w10:wrap anchorx="page" anchory="page"/>
            </v:line>
          </w:pict>
        </mc:Fallback>
      </mc:AlternateContent>
    </w:r>
    <w:r>
      <w:rPr>
        <w:rFonts w:ascii="Corbel" w:hAnsi="Corbel" w:cs="Corbel"/>
        <w:color w:val="000000"/>
        <w:sz w:val="14"/>
        <w:szCs w:val="14"/>
      </w:rPr>
      <w:t xml:space="preserve">Andrássy Gyula </w:t>
    </w:r>
    <w:r>
      <w:rPr>
        <w:rFonts w:ascii="Corbel" w:hAnsi="Corbel" w:cs="Corbel"/>
        <w:color w:val="000000"/>
        <w:sz w:val="14"/>
        <w:szCs w:val="14"/>
        <w:lang w:val="de-DE"/>
      </w:rPr>
      <w:t>Deutschsprachige Universität</w:t>
    </w:r>
    <w:r>
      <w:rPr>
        <w:rFonts w:ascii="Corbel" w:hAnsi="Corbel" w:cs="Corbel"/>
        <w:color w:val="000000"/>
        <w:sz w:val="14"/>
        <w:szCs w:val="14"/>
      </w:rPr>
      <w:t xml:space="preserve"> Budapest</w:t>
    </w:r>
    <w:r>
      <w:rPr>
        <w:rFonts w:ascii="Corbel" w:hAnsi="Corbel" w:cs="Corbel"/>
        <w:color w:val="000000"/>
        <w:sz w:val="14"/>
        <w:szCs w:val="14"/>
      </w:rPr>
      <w:tab/>
    </w:r>
    <w:r>
      <w:rPr>
        <w:rFonts w:ascii="Corbel" w:hAnsi="Corbel" w:cs="Corbel"/>
        <w:color w:val="000000"/>
        <w:sz w:val="14"/>
        <w:szCs w:val="14"/>
        <w:lang w:val="de-DE"/>
      </w:rPr>
      <w:t>Interdisziplinäre Doktorschule</w:t>
    </w:r>
  </w:p>
  <w:p w:rsidR="00A94E83" w:rsidRDefault="00CB7486">
    <w:pPr>
      <w:shd w:val="clear" w:color="auto" w:fill="FFFFFF"/>
      <w:tabs>
        <w:tab w:val="left" w:pos="5954"/>
      </w:tabs>
      <w:ind w:left="2410" w:right="-853"/>
      <w:rPr>
        <w:rFonts w:ascii="Corbel" w:hAnsi="Corbel" w:cs="Corbel"/>
        <w:color w:val="808080"/>
        <w:sz w:val="14"/>
        <w:szCs w:val="14"/>
      </w:rPr>
    </w:pPr>
    <w:r>
      <w:rPr>
        <w:rFonts w:ascii="Corbel" w:hAnsi="Corbel" w:cs="Corbel"/>
        <w:color w:val="808080"/>
        <w:sz w:val="14"/>
        <w:szCs w:val="14"/>
      </w:rPr>
      <w:t>H-1o88 Budapest, Pollack Mihály tér 3.</w:t>
    </w:r>
    <w:r>
      <w:rPr>
        <w:rFonts w:ascii="Corbel" w:hAnsi="Corbel" w:cs="Corbel"/>
        <w:color w:val="808080"/>
        <w:sz w:val="14"/>
        <w:szCs w:val="14"/>
      </w:rPr>
      <w:tab/>
    </w:r>
    <w:r>
      <w:rPr>
        <w:rFonts w:ascii="Corbel" w:hAnsi="Corbel" w:cs="Corbel"/>
        <w:color w:val="808080"/>
        <w:sz w:val="14"/>
        <w:szCs w:val="14"/>
        <w:lang w:val="de-DE"/>
      </w:rPr>
      <w:t>Ph.D.-Programm</w:t>
    </w:r>
  </w:p>
  <w:p w:rsidR="00A94E83" w:rsidRDefault="00CB7486" w:rsidP="00761E82">
    <w:pPr>
      <w:pStyle w:val="lfej"/>
      <w:tabs>
        <w:tab w:val="left" w:pos="5954"/>
      </w:tabs>
      <w:ind w:left="2410" w:right="-853"/>
      <w:rPr>
        <w:rFonts w:ascii="Corbel" w:hAnsi="Corbel" w:cs="Corbel"/>
        <w:color w:val="808080"/>
        <w:sz w:val="14"/>
        <w:szCs w:val="14"/>
      </w:rPr>
    </w:pPr>
    <w:r>
      <w:rPr>
        <w:rFonts w:ascii="Corbel" w:hAnsi="Corbel" w:cs="Corbel"/>
        <w:color w:val="808080"/>
        <w:sz w:val="14"/>
        <w:szCs w:val="14"/>
      </w:rPr>
      <w:t xml:space="preserve">Tel. </w:t>
    </w:r>
    <w:r>
      <w:rPr>
        <w:rFonts w:ascii="Corbel" w:hAnsi="Corbel" w:cs="Corbel"/>
        <w:color w:val="800000"/>
        <w:sz w:val="14"/>
        <w:szCs w:val="14"/>
      </w:rPr>
      <w:t>|</w:t>
    </w:r>
    <w:r>
      <w:rPr>
        <w:rFonts w:ascii="Corbel" w:hAnsi="Corbel" w:cs="Corbel"/>
        <w:color w:val="808080"/>
        <w:sz w:val="14"/>
        <w:szCs w:val="14"/>
      </w:rPr>
      <w:t xml:space="preserve"> + 36 1 815 8140 </w:t>
    </w:r>
    <w:r>
      <w:rPr>
        <w:rFonts w:ascii="Corbel" w:hAnsi="Corbel" w:cs="Corbel"/>
        <w:color w:val="800000"/>
        <w:sz w:val="14"/>
        <w:szCs w:val="14"/>
      </w:rPr>
      <w:t>|</w:t>
    </w:r>
    <w:r>
      <w:rPr>
        <w:rFonts w:ascii="Corbel" w:hAnsi="Corbel" w:cs="Corbel"/>
        <w:color w:val="808080"/>
        <w:sz w:val="14"/>
        <w:szCs w:val="14"/>
      </w:rPr>
      <w:t xml:space="preserve"> Fax </w:t>
    </w:r>
    <w:r>
      <w:rPr>
        <w:rFonts w:ascii="Corbel" w:hAnsi="Corbel" w:cs="Corbel"/>
        <w:color w:val="800000"/>
        <w:sz w:val="14"/>
        <w:szCs w:val="14"/>
      </w:rPr>
      <w:t>|</w:t>
    </w:r>
    <w:r>
      <w:rPr>
        <w:rFonts w:ascii="Corbel" w:hAnsi="Corbel" w:cs="Corbel"/>
        <w:color w:val="808080"/>
        <w:sz w:val="14"/>
        <w:szCs w:val="14"/>
      </w:rPr>
      <w:t xml:space="preserve"> + 36 1 266 3099</w:t>
    </w:r>
    <w:r>
      <w:rPr>
        <w:rFonts w:ascii="Corbel" w:hAnsi="Corbel" w:cs="Corbel"/>
        <w:color w:val="808080"/>
        <w:sz w:val="14"/>
        <w:szCs w:val="14"/>
      </w:rPr>
      <w:tab/>
      <w:t xml:space="preserve">E-Mail </w:t>
    </w:r>
    <w:r>
      <w:rPr>
        <w:rFonts w:ascii="Corbel" w:hAnsi="Corbel" w:cs="Corbel"/>
        <w:color w:val="800000"/>
        <w:sz w:val="14"/>
        <w:szCs w:val="14"/>
      </w:rPr>
      <w:t>|</w:t>
    </w:r>
    <w:r>
      <w:rPr>
        <w:rFonts w:ascii="Corbel" w:hAnsi="Corbel" w:cs="Corbel"/>
        <w:color w:val="808080"/>
        <w:sz w:val="14"/>
        <w:szCs w:val="14"/>
      </w:rPr>
      <w:t xml:space="preserve"> phd@andrassyuni.hu</w:t>
    </w:r>
  </w:p>
  <w:p w:rsidR="00A94E83" w:rsidRDefault="00CB7486">
    <w:pPr>
      <w:pStyle w:val="lfej"/>
      <w:tabs>
        <w:tab w:val="left" w:pos="5954"/>
      </w:tabs>
      <w:ind w:left="2410" w:right="-853"/>
    </w:pPr>
    <w:r>
      <w:rPr>
        <w:rFonts w:ascii="Corbel" w:hAnsi="Corbel" w:cs="Corbel"/>
        <w:color w:val="808080"/>
        <w:sz w:val="14"/>
        <w:szCs w:val="14"/>
      </w:rPr>
      <w:t>www.andrassyuni.eu</w:t>
    </w:r>
  </w:p>
  <w:p w:rsidR="00A94E83" w:rsidRDefault="0056358A">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2"/>
    <w:multiLevelType w:val="multilevel"/>
    <w:tmpl w:val="304EA238"/>
    <w:name w:val="WW8Num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2">
    <w:nsid w:val="0A9C2398"/>
    <w:multiLevelType w:val="hybridMultilevel"/>
    <w:tmpl w:val="91A01FA8"/>
    <w:lvl w:ilvl="0" w:tplc="F27C3848">
      <w:numFmt w:val="bullet"/>
      <w:lvlText w:val="-"/>
      <w:lvlJc w:val="left"/>
      <w:pPr>
        <w:ind w:left="720" w:hanging="360"/>
      </w:pPr>
      <w:rPr>
        <w:rFonts w:ascii="Corbel" w:eastAsia="SimSun" w:hAnsi="Corbel" w:cs="Manga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E8A5502"/>
    <w:multiLevelType w:val="hybridMultilevel"/>
    <w:tmpl w:val="2108B13A"/>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2682012D"/>
    <w:multiLevelType w:val="hybridMultilevel"/>
    <w:tmpl w:val="CF941E8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lle Gulyás">
    <w15:presenceInfo w15:providerId="AD" w15:userId="S-1-5-21-1844237615-1482476501-725345543-38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markup="0"/>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486"/>
    <w:rsid w:val="00012F8D"/>
    <w:rsid w:val="000535C2"/>
    <w:rsid w:val="00056A68"/>
    <w:rsid w:val="00090FA5"/>
    <w:rsid w:val="00093430"/>
    <w:rsid w:val="000B2E96"/>
    <w:rsid w:val="000C42F9"/>
    <w:rsid w:val="000D121E"/>
    <w:rsid w:val="000D2F16"/>
    <w:rsid w:val="00135DBB"/>
    <w:rsid w:val="00166C7B"/>
    <w:rsid w:val="00182E5C"/>
    <w:rsid w:val="00190749"/>
    <w:rsid w:val="001A219E"/>
    <w:rsid w:val="001A32B6"/>
    <w:rsid w:val="001A490E"/>
    <w:rsid w:val="001A4E02"/>
    <w:rsid w:val="001C38C8"/>
    <w:rsid w:val="001E3D2A"/>
    <w:rsid w:val="00203998"/>
    <w:rsid w:val="00232B42"/>
    <w:rsid w:val="0025062C"/>
    <w:rsid w:val="00291BDE"/>
    <w:rsid w:val="002A5545"/>
    <w:rsid w:val="002E2AC5"/>
    <w:rsid w:val="002E511A"/>
    <w:rsid w:val="002F155F"/>
    <w:rsid w:val="002F29E9"/>
    <w:rsid w:val="002F5F5A"/>
    <w:rsid w:val="00324ED0"/>
    <w:rsid w:val="003414F0"/>
    <w:rsid w:val="00371841"/>
    <w:rsid w:val="00373039"/>
    <w:rsid w:val="003901C6"/>
    <w:rsid w:val="003A75EE"/>
    <w:rsid w:val="003A7779"/>
    <w:rsid w:val="003B4FF5"/>
    <w:rsid w:val="003E4813"/>
    <w:rsid w:val="003F29C3"/>
    <w:rsid w:val="00403680"/>
    <w:rsid w:val="00415046"/>
    <w:rsid w:val="00421477"/>
    <w:rsid w:val="00490464"/>
    <w:rsid w:val="004957E6"/>
    <w:rsid w:val="00497343"/>
    <w:rsid w:val="004A25DD"/>
    <w:rsid w:val="004A4801"/>
    <w:rsid w:val="004A5387"/>
    <w:rsid w:val="004E7A75"/>
    <w:rsid w:val="00545B5E"/>
    <w:rsid w:val="00554183"/>
    <w:rsid w:val="0056358A"/>
    <w:rsid w:val="00565634"/>
    <w:rsid w:val="0057709E"/>
    <w:rsid w:val="0058791B"/>
    <w:rsid w:val="005C379F"/>
    <w:rsid w:val="00603596"/>
    <w:rsid w:val="00605B3C"/>
    <w:rsid w:val="00613EE9"/>
    <w:rsid w:val="00633E16"/>
    <w:rsid w:val="00635385"/>
    <w:rsid w:val="0066118B"/>
    <w:rsid w:val="00665B1E"/>
    <w:rsid w:val="00666735"/>
    <w:rsid w:val="0067660A"/>
    <w:rsid w:val="006E1845"/>
    <w:rsid w:val="00703D05"/>
    <w:rsid w:val="0076499F"/>
    <w:rsid w:val="00793A86"/>
    <w:rsid w:val="00795900"/>
    <w:rsid w:val="007B5330"/>
    <w:rsid w:val="007D1E89"/>
    <w:rsid w:val="007D3E04"/>
    <w:rsid w:val="007D70FE"/>
    <w:rsid w:val="007E0BD7"/>
    <w:rsid w:val="00820F20"/>
    <w:rsid w:val="00824558"/>
    <w:rsid w:val="00861AB7"/>
    <w:rsid w:val="008854BF"/>
    <w:rsid w:val="00893533"/>
    <w:rsid w:val="008945DB"/>
    <w:rsid w:val="008A25A5"/>
    <w:rsid w:val="008B47DF"/>
    <w:rsid w:val="008E2A14"/>
    <w:rsid w:val="0091168A"/>
    <w:rsid w:val="00916467"/>
    <w:rsid w:val="009173C9"/>
    <w:rsid w:val="00920AC6"/>
    <w:rsid w:val="009561E3"/>
    <w:rsid w:val="0099624A"/>
    <w:rsid w:val="009C1C22"/>
    <w:rsid w:val="009C5AAB"/>
    <w:rsid w:val="009E1987"/>
    <w:rsid w:val="009F620C"/>
    <w:rsid w:val="009F794C"/>
    <w:rsid w:val="00A5219C"/>
    <w:rsid w:val="00A64D08"/>
    <w:rsid w:val="00A84558"/>
    <w:rsid w:val="00A96DBC"/>
    <w:rsid w:val="00AA3A97"/>
    <w:rsid w:val="00AC633B"/>
    <w:rsid w:val="00B07062"/>
    <w:rsid w:val="00B86F06"/>
    <w:rsid w:val="00BB19AC"/>
    <w:rsid w:val="00BB64E5"/>
    <w:rsid w:val="00BD6B03"/>
    <w:rsid w:val="00BE3E1A"/>
    <w:rsid w:val="00BF4033"/>
    <w:rsid w:val="00C05457"/>
    <w:rsid w:val="00C07CBA"/>
    <w:rsid w:val="00C27D22"/>
    <w:rsid w:val="00C4535D"/>
    <w:rsid w:val="00C63F6D"/>
    <w:rsid w:val="00C654C7"/>
    <w:rsid w:val="00C87D5F"/>
    <w:rsid w:val="00CB201A"/>
    <w:rsid w:val="00CB45F8"/>
    <w:rsid w:val="00CB7486"/>
    <w:rsid w:val="00CC5BB6"/>
    <w:rsid w:val="00CD7567"/>
    <w:rsid w:val="00CE0225"/>
    <w:rsid w:val="00CF6402"/>
    <w:rsid w:val="00D016A4"/>
    <w:rsid w:val="00D039AC"/>
    <w:rsid w:val="00D231FE"/>
    <w:rsid w:val="00D5395C"/>
    <w:rsid w:val="00D92364"/>
    <w:rsid w:val="00DA3532"/>
    <w:rsid w:val="00DC3EE4"/>
    <w:rsid w:val="00DD0A56"/>
    <w:rsid w:val="00DE3EF7"/>
    <w:rsid w:val="00E00A4D"/>
    <w:rsid w:val="00E062B8"/>
    <w:rsid w:val="00E1428D"/>
    <w:rsid w:val="00E21325"/>
    <w:rsid w:val="00E33D66"/>
    <w:rsid w:val="00E37FA5"/>
    <w:rsid w:val="00E508B6"/>
    <w:rsid w:val="00E566F2"/>
    <w:rsid w:val="00E60096"/>
    <w:rsid w:val="00E60BD3"/>
    <w:rsid w:val="00E7310E"/>
    <w:rsid w:val="00E8741B"/>
    <w:rsid w:val="00E93453"/>
    <w:rsid w:val="00EA6115"/>
    <w:rsid w:val="00EB3873"/>
    <w:rsid w:val="00EC77D0"/>
    <w:rsid w:val="00EF307F"/>
    <w:rsid w:val="00F31378"/>
    <w:rsid w:val="00F41935"/>
    <w:rsid w:val="00F42380"/>
    <w:rsid w:val="00F475D2"/>
    <w:rsid w:val="00F86A37"/>
    <w:rsid w:val="00F93391"/>
    <w:rsid w:val="00FA3350"/>
    <w:rsid w:val="00FA7562"/>
    <w:rsid w:val="00FB03FF"/>
    <w:rsid w:val="00FC43C7"/>
    <w:rsid w:val="00FE3D7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BD274AD8-8C30-48FA-9E2A-F06FDEB90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B7486"/>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CB7486"/>
    <w:pPr>
      <w:tabs>
        <w:tab w:val="center" w:pos="4536"/>
        <w:tab w:val="right" w:pos="9072"/>
      </w:tabs>
    </w:pPr>
  </w:style>
  <w:style w:type="character" w:customStyle="1" w:styleId="lfejChar">
    <w:name w:val="Élőfej Char"/>
    <w:basedOn w:val="Bekezdsalapbettpusa"/>
    <w:link w:val="lfej"/>
    <w:uiPriority w:val="99"/>
    <w:rsid w:val="00CB7486"/>
    <w:rPr>
      <w:rFonts w:ascii="Times New Roman" w:eastAsia="Times New Roman" w:hAnsi="Times New Roman" w:cs="Times New Roman"/>
      <w:sz w:val="24"/>
      <w:szCs w:val="24"/>
      <w:lang w:eastAsia="hu-HU"/>
    </w:rPr>
  </w:style>
  <w:style w:type="paragraph" w:styleId="llb">
    <w:name w:val="footer"/>
    <w:basedOn w:val="Norml"/>
    <w:link w:val="llbChar"/>
    <w:rsid w:val="00CB7486"/>
    <w:pPr>
      <w:tabs>
        <w:tab w:val="center" w:pos="4536"/>
        <w:tab w:val="right" w:pos="9072"/>
      </w:tabs>
    </w:pPr>
  </w:style>
  <w:style w:type="character" w:customStyle="1" w:styleId="llbChar">
    <w:name w:val="Élőláb Char"/>
    <w:basedOn w:val="Bekezdsalapbettpusa"/>
    <w:link w:val="llb"/>
    <w:rsid w:val="00CB7486"/>
    <w:rPr>
      <w:rFonts w:ascii="Times New Roman" w:eastAsia="Times New Roman" w:hAnsi="Times New Roman" w:cs="Times New Roman"/>
      <w:sz w:val="24"/>
      <w:szCs w:val="24"/>
      <w:lang w:eastAsia="hu-HU"/>
    </w:rPr>
  </w:style>
  <w:style w:type="paragraph" w:customStyle="1" w:styleId="WW-Alaprtelmezett">
    <w:name w:val="WW-Alapértelmezett"/>
    <w:rsid w:val="00893533"/>
    <w:pPr>
      <w:tabs>
        <w:tab w:val="left" w:pos="708"/>
      </w:tabs>
      <w:suppressAutoHyphens/>
    </w:pPr>
    <w:rPr>
      <w:rFonts w:ascii="Times New Roman" w:eastAsia="Times New Roman" w:hAnsi="Times New Roman" w:cs="Times New Roman"/>
      <w:sz w:val="24"/>
      <w:szCs w:val="24"/>
      <w:lang w:val="de-DE" w:eastAsia="zh-CN"/>
    </w:rPr>
  </w:style>
  <w:style w:type="character" w:customStyle="1" w:styleId="Funotenzeichen">
    <w:name w:val="Fußnotenzeichen"/>
    <w:rsid w:val="003414F0"/>
  </w:style>
  <w:style w:type="character" w:customStyle="1" w:styleId="WW-Funotenzeichen">
    <w:name w:val="WW-Fußnotenzeichen"/>
    <w:rsid w:val="003414F0"/>
    <w:rPr>
      <w:vertAlign w:val="superscript"/>
    </w:rPr>
  </w:style>
  <w:style w:type="character" w:customStyle="1" w:styleId="Kommentarzeichen">
    <w:name w:val="Kommentarzeichen"/>
    <w:rsid w:val="003414F0"/>
    <w:rPr>
      <w:sz w:val="18"/>
    </w:rPr>
  </w:style>
  <w:style w:type="paragraph" w:styleId="Lbjegyzetszveg">
    <w:name w:val="footnote text"/>
    <w:basedOn w:val="Norml"/>
    <w:link w:val="LbjegyzetszvegChar"/>
    <w:rsid w:val="003414F0"/>
    <w:pPr>
      <w:widowControl w:val="0"/>
      <w:suppressLineNumbers/>
      <w:suppressAutoHyphens/>
      <w:ind w:left="283" w:hanging="283"/>
    </w:pPr>
    <w:rPr>
      <w:rFonts w:eastAsia="SimSun" w:cs="Mangal"/>
      <w:kern w:val="1"/>
      <w:sz w:val="20"/>
      <w:szCs w:val="20"/>
      <w:lang w:val="de-DE" w:eastAsia="hi-IN" w:bidi="hi-IN"/>
    </w:rPr>
  </w:style>
  <w:style w:type="character" w:customStyle="1" w:styleId="LbjegyzetszvegChar">
    <w:name w:val="Lábjegyzetszöveg Char"/>
    <w:basedOn w:val="Bekezdsalapbettpusa"/>
    <w:link w:val="Lbjegyzetszveg"/>
    <w:rsid w:val="003414F0"/>
    <w:rPr>
      <w:rFonts w:ascii="Times New Roman" w:eastAsia="SimSun" w:hAnsi="Times New Roman" w:cs="Mangal"/>
      <w:kern w:val="1"/>
      <w:sz w:val="20"/>
      <w:szCs w:val="20"/>
      <w:lang w:val="de-DE" w:eastAsia="hi-IN" w:bidi="hi-IN"/>
    </w:rPr>
  </w:style>
  <w:style w:type="paragraph" w:customStyle="1" w:styleId="TabellenInhalt">
    <w:name w:val="Tabellen Inhalt"/>
    <w:basedOn w:val="Norml"/>
    <w:rsid w:val="003414F0"/>
    <w:pPr>
      <w:widowControl w:val="0"/>
      <w:suppressLineNumbers/>
      <w:suppressAutoHyphens/>
    </w:pPr>
    <w:rPr>
      <w:rFonts w:eastAsia="SimSun" w:cs="Mangal"/>
      <w:kern w:val="1"/>
      <w:lang w:val="de-DE" w:eastAsia="hi-IN" w:bidi="hi-IN"/>
    </w:rPr>
  </w:style>
  <w:style w:type="character" w:styleId="Jegyzethivatkozs">
    <w:name w:val="annotation reference"/>
    <w:uiPriority w:val="99"/>
    <w:semiHidden/>
    <w:unhideWhenUsed/>
    <w:rsid w:val="003414F0"/>
    <w:rPr>
      <w:sz w:val="16"/>
      <w:szCs w:val="16"/>
    </w:rPr>
  </w:style>
  <w:style w:type="paragraph" w:styleId="Jegyzetszveg">
    <w:name w:val="annotation text"/>
    <w:basedOn w:val="Norml"/>
    <w:link w:val="JegyzetszvegChar"/>
    <w:uiPriority w:val="99"/>
    <w:semiHidden/>
    <w:unhideWhenUsed/>
    <w:rsid w:val="003414F0"/>
    <w:pPr>
      <w:widowControl w:val="0"/>
      <w:suppressAutoHyphens/>
    </w:pPr>
    <w:rPr>
      <w:rFonts w:eastAsia="SimSun" w:cs="Mangal"/>
      <w:kern w:val="1"/>
      <w:sz w:val="20"/>
      <w:szCs w:val="18"/>
      <w:lang w:val="de-DE" w:eastAsia="hi-IN" w:bidi="hi-IN"/>
    </w:rPr>
  </w:style>
  <w:style w:type="character" w:customStyle="1" w:styleId="JegyzetszvegChar">
    <w:name w:val="Jegyzetszöveg Char"/>
    <w:basedOn w:val="Bekezdsalapbettpusa"/>
    <w:link w:val="Jegyzetszveg"/>
    <w:uiPriority w:val="99"/>
    <w:semiHidden/>
    <w:rsid w:val="003414F0"/>
    <w:rPr>
      <w:rFonts w:ascii="Times New Roman" w:eastAsia="SimSun" w:hAnsi="Times New Roman" w:cs="Mangal"/>
      <w:kern w:val="1"/>
      <w:sz w:val="20"/>
      <w:szCs w:val="18"/>
      <w:lang w:val="de-DE" w:eastAsia="hi-IN" w:bidi="hi-IN"/>
    </w:rPr>
  </w:style>
  <w:style w:type="paragraph" w:customStyle="1" w:styleId="FreieForm">
    <w:name w:val="Freie Form"/>
    <w:rsid w:val="003414F0"/>
    <w:pPr>
      <w:spacing w:after="0" w:line="240" w:lineRule="auto"/>
    </w:pPr>
    <w:rPr>
      <w:rFonts w:ascii="Times New Roman" w:eastAsia="ヒラギノ角ゴ Pro W3" w:hAnsi="Times New Roman" w:cs="Times New Roman"/>
      <w:color w:val="000000"/>
      <w:sz w:val="20"/>
      <w:szCs w:val="20"/>
      <w:lang w:eastAsia="hu-HU"/>
    </w:rPr>
  </w:style>
  <w:style w:type="paragraph" w:styleId="Buborkszveg">
    <w:name w:val="Balloon Text"/>
    <w:basedOn w:val="Norml"/>
    <w:link w:val="BuborkszvegChar"/>
    <w:uiPriority w:val="99"/>
    <w:semiHidden/>
    <w:unhideWhenUsed/>
    <w:rsid w:val="003414F0"/>
    <w:rPr>
      <w:rFonts w:ascii="Tahoma" w:hAnsi="Tahoma" w:cs="Tahoma"/>
      <w:sz w:val="16"/>
      <w:szCs w:val="16"/>
    </w:rPr>
  </w:style>
  <w:style w:type="character" w:customStyle="1" w:styleId="BuborkszvegChar">
    <w:name w:val="Buborékszöveg Char"/>
    <w:basedOn w:val="Bekezdsalapbettpusa"/>
    <w:link w:val="Buborkszveg"/>
    <w:uiPriority w:val="99"/>
    <w:semiHidden/>
    <w:rsid w:val="003414F0"/>
    <w:rPr>
      <w:rFonts w:ascii="Tahoma" w:eastAsia="Times New Roman" w:hAnsi="Tahoma" w:cs="Tahoma"/>
      <w:sz w:val="16"/>
      <w:szCs w:val="16"/>
      <w:lang w:eastAsia="hu-HU"/>
    </w:rPr>
  </w:style>
  <w:style w:type="paragraph" w:styleId="Megjegyzstrgya">
    <w:name w:val="annotation subject"/>
    <w:basedOn w:val="Jegyzetszveg"/>
    <w:next w:val="Jegyzetszveg"/>
    <w:link w:val="MegjegyzstrgyaChar"/>
    <w:uiPriority w:val="99"/>
    <w:semiHidden/>
    <w:unhideWhenUsed/>
    <w:rsid w:val="001A490E"/>
    <w:pPr>
      <w:widowControl/>
      <w:suppressAutoHyphens w:val="0"/>
    </w:pPr>
    <w:rPr>
      <w:rFonts w:eastAsia="Times New Roman" w:cs="Times New Roman"/>
      <w:b/>
      <w:bCs/>
      <w:kern w:val="0"/>
      <w:szCs w:val="20"/>
      <w:lang w:val="hu-HU" w:eastAsia="hu-HU" w:bidi="ar-SA"/>
    </w:rPr>
  </w:style>
  <w:style w:type="character" w:customStyle="1" w:styleId="MegjegyzstrgyaChar">
    <w:name w:val="Megjegyzés tárgya Char"/>
    <w:basedOn w:val="JegyzetszvegChar"/>
    <w:link w:val="Megjegyzstrgya"/>
    <w:uiPriority w:val="99"/>
    <w:semiHidden/>
    <w:rsid w:val="001A490E"/>
    <w:rPr>
      <w:rFonts w:ascii="Times New Roman" w:eastAsia="Times New Roman" w:hAnsi="Times New Roman" w:cs="Times New Roman"/>
      <w:b/>
      <w:bCs/>
      <w:kern w:val="1"/>
      <w:sz w:val="20"/>
      <w:szCs w:val="20"/>
      <w:lang w:val="de-DE" w:eastAsia="hu-HU" w:bidi="hi-IN"/>
    </w:rPr>
  </w:style>
  <w:style w:type="paragraph" w:customStyle="1" w:styleId="Default">
    <w:name w:val="Default"/>
    <w:rsid w:val="00D92364"/>
    <w:pPr>
      <w:autoSpaceDE w:val="0"/>
      <w:autoSpaceDN w:val="0"/>
      <w:adjustRightInd w:val="0"/>
      <w:spacing w:after="0" w:line="240" w:lineRule="auto"/>
    </w:pPr>
    <w:rPr>
      <w:rFonts w:ascii="Corbel" w:hAnsi="Corbel" w:cs="Corbe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494CA-693B-4944-B431-75F8A5A52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1300</Words>
  <Characters>7414</Characters>
  <Application>Microsoft Office Word</Application>
  <DocSecurity>0</DocSecurity>
  <Lines>61</Lines>
  <Paragraphs>17</Paragraphs>
  <ScaleCrop>false</ScaleCrop>
  <HeadingPairs>
    <vt:vector size="2" baseType="variant">
      <vt:variant>
        <vt:lpstr>Cím</vt:lpstr>
      </vt:variant>
      <vt:variant>
        <vt:i4>1</vt:i4>
      </vt:variant>
    </vt:vector>
  </HeadingPairs>
  <TitlesOfParts>
    <vt:vector size="1" baseType="lpstr">
      <vt:lpstr/>
    </vt:vector>
  </TitlesOfParts>
  <Company>Andrassy</Company>
  <LinksUpToDate>false</LinksUpToDate>
  <CharactersWithSpaces>8697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Mónika Dózsai</dc:creator>
  <cp:lastModifiedBy>Lelle Gulyás</cp:lastModifiedBy>
  <cp:revision>2</cp:revision>
  <dcterms:created xsi:type="dcterms:W3CDTF">2015-01-30T15:07:00Z</dcterms:created>
  <dcterms:modified xsi:type="dcterms:W3CDTF">2015-01-30T15:07:00Z</dcterms:modified>
</cp:coreProperties>
</file>